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CBF" w:rsidRDefault="00213CBF" w:rsidP="00213CBF">
      <w:pPr>
        <w:jc w:val="center"/>
        <w:rPr>
          <w:sz w:val="28"/>
          <w:szCs w:val="28"/>
          <w:lang w:val="es-CO"/>
        </w:rPr>
      </w:pPr>
      <w:r>
        <w:rPr>
          <w:sz w:val="28"/>
          <w:szCs w:val="28"/>
          <w:lang w:val="es-CO"/>
        </w:rPr>
        <w:t>Global de Maths</w:t>
      </w:r>
    </w:p>
    <w:p w:rsidR="00213CBF" w:rsidRDefault="00213CBF" w:rsidP="00213CBF">
      <w:pPr>
        <w:jc w:val="center"/>
        <w:rPr>
          <w:sz w:val="28"/>
          <w:szCs w:val="28"/>
          <w:lang w:val="es-CO"/>
        </w:rPr>
      </w:pPr>
    </w:p>
    <w:p w:rsidR="00213CBF" w:rsidRDefault="00213CBF" w:rsidP="00213CBF">
      <w:pPr>
        <w:jc w:val="center"/>
        <w:rPr>
          <w:sz w:val="28"/>
          <w:szCs w:val="28"/>
          <w:lang w:val="es-CO"/>
        </w:rPr>
      </w:pPr>
      <w:r>
        <w:rPr>
          <w:sz w:val="28"/>
          <w:szCs w:val="28"/>
          <w:lang w:val="es-CO"/>
        </w:rPr>
        <w:t>II Periodo</w:t>
      </w:r>
    </w:p>
    <w:p w:rsidR="00213CBF" w:rsidRDefault="00213CBF">
      <w:pPr>
        <w:rPr>
          <w:sz w:val="28"/>
          <w:szCs w:val="28"/>
          <w:lang w:val="es-CO"/>
        </w:rPr>
      </w:pPr>
    </w:p>
    <w:p w:rsidR="00BF0158" w:rsidRPr="00213CBF" w:rsidRDefault="00213CBF">
      <w:pPr>
        <w:rPr>
          <w:sz w:val="28"/>
          <w:szCs w:val="28"/>
          <w:lang w:val="es-CO"/>
        </w:rPr>
      </w:pPr>
      <w:r w:rsidRPr="00213CBF">
        <w:rPr>
          <w:sz w:val="28"/>
          <w:szCs w:val="28"/>
          <w:lang w:val="es-CO"/>
        </w:rPr>
        <w:t>Durante este p</w:t>
      </w:r>
      <w:r w:rsidR="00AA1F28">
        <w:rPr>
          <w:sz w:val="28"/>
          <w:szCs w:val="28"/>
          <w:lang w:val="es-CO"/>
        </w:rPr>
        <w:t xml:space="preserve">eriodo </w:t>
      </w:r>
      <w:ins w:id="0" w:author="claudia fayad" w:date="2013-03-11T14:29:00Z">
        <w:r w:rsidR="003B460D">
          <w:rPr>
            <w:sz w:val="28"/>
            <w:szCs w:val="28"/>
            <w:lang w:val="es-CO"/>
          </w:rPr>
          <w:t xml:space="preserve">los niños </w:t>
        </w:r>
      </w:ins>
      <w:r w:rsidR="00AA1F28">
        <w:rPr>
          <w:sz w:val="28"/>
          <w:szCs w:val="28"/>
          <w:lang w:val="es-CO"/>
        </w:rPr>
        <w:t>continuaron realizando encuestas</w:t>
      </w:r>
      <w:r w:rsidRPr="00213CBF">
        <w:rPr>
          <w:sz w:val="28"/>
          <w:szCs w:val="28"/>
          <w:lang w:val="es-CO"/>
        </w:rPr>
        <w:t xml:space="preserve"> en las cuales </w:t>
      </w:r>
      <w:del w:id="1" w:author="claudia fayad" w:date="2013-03-11T14:29:00Z">
        <w:r w:rsidRPr="00213CBF" w:rsidDel="003B460D">
          <w:rPr>
            <w:sz w:val="28"/>
            <w:szCs w:val="28"/>
            <w:lang w:val="es-CO"/>
          </w:rPr>
          <w:delText xml:space="preserve">los estudiantes </w:delText>
        </w:r>
      </w:del>
      <w:r w:rsidRPr="00213CBF">
        <w:rPr>
          <w:sz w:val="28"/>
          <w:szCs w:val="28"/>
          <w:lang w:val="es-CO"/>
        </w:rPr>
        <w:t>recolectaron y organizaron in</w:t>
      </w:r>
      <w:r w:rsidR="00AA1F28">
        <w:rPr>
          <w:sz w:val="28"/>
          <w:szCs w:val="28"/>
          <w:lang w:val="es-CO"/>
        </w:rPr>
        <w:t xml:space="preserve">formación en gráficos de barras, </w:t>
      </w:r>
      <w:ins w:id="2" w:author="claudia fayad" w:date="2013-03-11T14:30:00Z">
        <w:r w:rsidR="003B460D">
          <w:rPr>
            <w:sz w:val="28"/>
            <w:szCs w:val="28"/>
            <w:lang w:val="es-CO"/>
          </w:rPr>
          <w:t xml:space="preserve">y </w:t>
        </w:r>
      </w:ins>
      <w:r w:rsidRPr="00213CBF">
        <w:rPr>
          <w:sz w:val="28"/>
          <w:szCs w:val="28"/>
          <w:lang w:val="es-CO"/>
        </w:rPr>
        <w:t xml:space="preserve">predijeron posibles resultados de acuerdo con la información </w:t>
      </w:r>
      <w:r w:rsidR="00AA1F28">
        <w:rPr>
          <w:sz w:val="28"/>
          <w:szCs w:val="28"/>
          <w:lang w:val="es-CO"/>
        </w:rPr>
        <w:t xml:space="preserve">suministrada. </w:t>
      </w:r>
      <w:r w:rsidR="00AA1F28" w:rsidRPr="00213CBF">
        <w:rPr>
          <w:sz w:val="28"/>
          <w:szCs w:val="28"/>
          <w:lang w:val="es-CO"/>
        </w:rPr>
        <w:t>De igual manera</w:t>
      </w:r>
      <w:r w:rsidR="00AA1F28">
        <w:rPr>
          <w:sz w:val="28"/>
          <w:szCs w:val="28"/>
          <w:lang w:val="es-CO"/>
        </w:rPr>
        <w:t>, i</w:t>
      </w:r>
      <w:r w:rsidRPr="00213CBF">
        <w:rPr>
          <w:sz w:val="28"/>
          <w:szCs w:val="28"/>
          <w:lang w:val="es-CO"/>
        </w:rPr>
        <w:t>ndagar</w:t>
      </w:r>
      <w:r w:rsidR="00AA1F28">
        <w:rPr>
          <w:sz w:val="28"/>
          <w:szCs w:val="28"/>
          <w:lang w:val="es-CO"/>
        </w:rPr>
        <w:t>on</w:t>
      </w:r>
      <w:r w:rsidRPr="00213CBF">
        <w:rPr>
          <w:sz w:val="28"/>
          <w:szCs w:val="28"/>
          <w:lang w:val="es-CO"/>
        </w:rPr>
        <w:t xml:space="preserve"> acerca de  los atributos de los objetos en su entorno </w:t>
      </w:r>
      <w:del w:id="3" w:author="claudia fayad" w:date="2013-03-11T14:30:00Z">
        <w:r w:rsidRPr="00213CBF" w:rsidDel="003B460D">
          <w:rPr>
            <w:sz w:val="28"/>
            <w:szCs w:val="28"/>
            <w:lang w:val="es-CO"/>
          </w:rPr>
          <w:delText xml:space="preserve">en </w:delText>
        </w:r>
      </w:del>
      <w:ins w:id="4" w:author="claudia fayad" w:date="2013-03-11T14:30:00Z">
        <w:r w:rsidR="003B460D">
          <w:rPr>
            <w:sz w:val="28"/>
            <w:szCs w:val="28"/>
            <w:lang w:val="es-CO"/>
          </w:rPr>
          <w:t>por medio de</w:t>
        </w:r>
        <w:r w:rsidR="003B460D" w:rsidRPr="00213CBF">
          <w:rPr>
            <w:sz w:val="28"/>
            <w:szCs w:val="28"/>
            <w:lang w:val="es-CO"/>
          </w:rPr>
          <w:t xml:space="preserve"> </w:t>
        </w:r>
      </w:ins>
      <w:r w:rsidRPr="00213CBF">
        <w:rPr>
          <w:sz w:val="28"/>
          <w:szCs w:val="28"/>
          <w:lang w:val="es-CO"/>
        </w:rPr>
        <w:t>las diferentes experiencias de aprendizaje</w:t>
      </w:r>
      <w:del w:id="5" w:author="claudia fayad" w:date="2013-03-11T14:32:00Z">
        <w:r w:rsidR="00AA1F28" w:rsidDel="003B460D">
          <w:rPr>
            <w:sz w:val="28"/>
            <w:szCs w:val="28"/>
            <w:lang w:val="es-CO"/>
          </w:rPr>
          <w:delText>,</w:delText>
        </w:r>
        <w:r w:rsidRPr="00213CBF" w:rsidDel="003B460D">
          <w:rPr>
            <w:sz w:val="28"/>
            <w:szCs w:val="28"/>
            <w:lang w:val="es-CO"/>
          </w:rPr>
          <w:delText xml:space="preserve"> las cuales</w:delText>
        </w:r>
      </w:del>
      <w:ins w:id="6" w:author="claudia fayad" w:date="2013-03-11T14:32:00Z">
        <w:r w:rsidR="003B460D">
          <w:rPr>
            <w:sz w:val="28"/>
            <w:szCs w:val="28"/>
            <w:lang w:val="es-CO"/>
          </w:rPr>
          <w:t xml:space="preserve"> que</w:t>
        </w:r>
      </w:ins>
      <w:r w:rsidRPr="00213CBF">
        <w:rPr>
          <w:sz w:val="28"/>
          <w:szCs w:val="28"/>
          <w:lang w:val="es-CO"/>
        </w:rPr>
        <w:t xml:space="preserve"> le</w:t>
      </w:r>
      <w:ins w:id="7" w:author="claudia fayad" w:date="2013-03-11T14:32:00Z">
        <w:r w:rsidR="003B460D">
          <w:rPr>
            <w:sz w:val="28"/>
            <w:szCs w:val="28"/>
            <w:lang w:val="es-CO"/>
          </w:rPr>
          <w:t>s</w:t>
        </w:r>
      </w:ins>
      <w:r w:rsidRPr="00213CBF">
        <w:rPr>
          <w:sz w:val="28"/>
          <w:szCs w:val="28"/>
          <w:lang w:val="es-CO"/>
        </w:rPr>
        <w:t xml:space="preserve"> </w:t>
      </w:r>
      <w:del w:id="8" w:author="claudia fayad" w:date="2013-03-11T14:32:00Z">
        <w:r w:rsidRPr="00213CBF" w:rsidDel="003B460D">
          <w:rPr>
            <w:sz w:val="28"/>
            <w:szCs w:val="28"/>
            <w:lang w:val="es-CO"/>
          </w:rPr>
          <w:delText>han</w:delText>
        </w:r>
      </w:del>
      <w:r w:rsidRPr="00213CBF">
        <w:rPr>
          <w:sz w:val="28"/>
          <w:szCs w:val="28"/>
          <w:lang w:val="es-CO"/>
        </w:rPr>
        <w:t xml:space="preserve"> per</w:t>
      </w:r>
      <w:r w:rsidR="00AA1F28">
        <w:rPr>
          <w:sz w:val="28"/>
          <w:szCs w:val="28"/>
          <w:lang w:val="es-CO"/>
        </w:rPr>
        <w:t>mit</w:t>
      </w:r>
      <w:ins w:id="9" w:author="claudia fayad" w:date="2013-03-11T14:32:00Z">
        <w:r w:rsidR="003B460D">
          <w:rPr>
            <w:sz w:val="28"/>
            <w:szCs w:val="28"/>
            <w:lang w:val="es-CO"/>
          </w:rPr>
          <w:t>ieron</w:t>
        </w:r>
      </w:ins>
      <w:del w:id="10" w:author="claudia fayad" w:date="2013-03-11T14:32:00Z">
        <w:r w:rsidR="00AA1F28" w:rsidDel="003B460D">
          <w:rPr>
            <w:sz w:val="28"/>
            <w:szCs w:val="28"/>
            <w:lang w:val="es-CO"/>
          </w:rPr>
          <w:delText>ido</w:delText>
        </w:r>
      </w:del>
      <w:r w:rsidR="00AA1F28">
        <w:rPr>
          <w:sz w:val="28"/>
          <w:szCs w:val="28"/>
          <w:lang w:val="es-CO"/>
        </w:rPr>
        <w:t xml:space="preserve"> explorar, estimar y comp</w:t>
      </w:r>
      <w:r w:rsidRPr="00213CBF">
        <w:rPr>
          <w:sz w:val="28"/>
          <w:szCs w:val="28"/>
          <w:lang w:val="es-CO"/>
        </w:rPr>
        <w:t>ar</w:t>
      </w:r>
      <w:r w:rsidR="00AA1F28">
        <w:rPr>
          <w:sz w:val="28"/>
          <w:szCs w:val="28"/>
          <w:lang w:val="es-CO"/>
        </w:rPr>
        <w:t>ar</w:t>
      </w:r>
      <w:r w:rsidRPr="00213CBF">
        <w:rPr>
          <w:sz w:val="28"/>
          <w:szCs w:val="28"/>
          <w:lang w:val="es-CO"/>
        </w:rPr>
        <w:t xml:space="preserve"> las condiciones medibles de los objetos.  Continuaron </w:t>
      </w:r>
      <w:r w:rsidR="00AA1F28">
        <w:rPr>
          <w:sz w:val="28"/>
          <w:szCs w:val="28"/>
          <w:lang w:val="es-CO"/>
        </w:rPr>
        <w:t>clasificando</w:t>
      </w:r>
      <w:r w:rsidRPr="00213CBF">
        <w:rPr>
          <w:sz w:val="28"/>
          <w:szCs w:val="28"/>
          <w:lang w:val="es-CO"/>
        </w:rPr>
        <w:t xml:space="preserve"> las figuras tridimensionales.</w:t>
      </w:r>
    </w:p>
    <w:p w:rsidR="00213CBF" w:rsidRPr="00213CBF" w:rsidRDefault="00213CBF">
      <w:pPr>
        <w:rPr>
          <w:sz w:val="28"/>
          <w:szCs w:val="28"/>
          <w:lang w:val="es-CO"/>
        </w:rPr>
      </w:pPr>
      <w:r w:rsidRPr="00213CBF">
        <w:rPr>
          <w:sz w:val="28"/>
          <w:szCs w:val="28"/>
          <w:lang w:val="es-CO"/>
        </w:rPr>
        <w:t xml:space="preserve">Descubrieron </w:t>
      </w:r>
      <w:r w:rsidR="00AA1F28">
        <w:rPr>
          <w:sz w:val="28"/>
          <w:szCs w:val="28"/>
          <w:lang w:val="es-CO"/>
        </w:rPr>
        <w:t xml:space="preserve">la </w:t>
      </w:r>
      <w:r w:rsidRPr="00213CBF">
        <w:rPr>
          <w:sz w:val="28"/>
          <w:szCs w:val="28"/>
          <w:lang w:val="es-CO"/>
        </w:rPr>
        <w:t>simetría</w:t>
      </w:r>
      <w:r w:rsidR="00AA1F28">
        <w:rPr>
          <w:sz w:val="28"/>
          <w:szCs w:val="28"/>
          <w:lang w:val="es-CO"/>
        </w:rPr>
        <w:t xml:space="preserve"> de los objetos en su entorno</w:t>
      </w:r>
      <w:ins w:id="11" w:author="claudia fayad" w:date="2013-03-11T14:32:00Z">
        <w:r w:rsidR="003B460D">
          <w:rPr>
            <w:sz w:val="28"/>
            <w:szCs w:val="28"/>
            <w:lang w:val="es-CO"/>
          </w:rPr>
          <w:t>,</w:t>
        </w:r>
      </w:ins>
      <w:r w:rsidR="00AA1F28">
        <w:rPr>
          <w:sz w:val="28"/>
          <w:szCs w:val="28"/>
          <w:lang w:val="es-CO"/>
        </w:rPr>
        <w:t xml:space="preserve"> e identificaron el punto de partida y de llegada </w:t>
      </w:r>
      <w:r w:rsidR="00AA1F28" w:rsidRPr="00213CBF">
        <w:rPr>
          <w:sz w:val="28"/>
          <w:szCs w:val="28"/>
          <w:lang w:val="es-CO"/>
        </w:rPr>
        <w:t>utilizando un mapa</w:t>
      </w:r>
      <w:r w:rsidRPr="00213CBF">
        <w:rPr>
          <w:sz w:val="28"/>
          <w:szCs w:val="28"/>
          <w:lang w:val="es-CO"/>
        </w:rPr>
        <w:t>.  Igualmente</w:t>
      </w:r>
      <w:r w:rsidR="00AA1F28">
        <w:rPr>
          <w:sz w:val="28"/>
          <w:szCs w:val="28"/>
          <w:lang w:val="es-CO"/>
        </w:rPr>
        <w:t>,</w:t>
      </w:r>
      <w:r w:rsidRPr="00213CBF">
        <w:rPr>
          <w:sz w:val="28"/>
          <w:szCs w:val="28"/>
          <w:lang w:val="es-CO"/>
        </w:rPr>
        <w:t xml:space="preserve"> extendieron patrones hacia la izquierda y hacia la derecha con diversas variables y los registraron.</w:t>
      </w:r>
    </w:p>
    <w:p w:rsidR="00213CBF" w:rsidRDefault="00213CBF">
      <w:pPr>
        <w:rPr>
          <w:ins w:id="12" w:author="claudia fayad" w:date="2013-03-11T14:33:00Z"/>
          <w:sz w:val="28"/>
          <w:szCs w:val="28"/>
          <w:lang w:val="es-CO"/>
        </w:rPr>
      </w:pPr>
      <w:r w:rsidRPr="00213CBF">
        <w:rPr>
          <w:sz w:val="28"/>
          <w:szCs w:val="28"/>
          <w:lang w:val="es-CO"/>
        </w:rPr>
        <w:t xml:space="preserve">Trabajaron los números y sus relaciones hasta el 30. Realizaron sumas sencillas utilizando las diferentes combinaciones hasta el 8. Se enfatizó la conceptualización del trabajo matemático a través del uso de las regletas de </w:t>
      </w:r>
      <w:proofErr w:type="spellStart"/>
      <w:ins w:id="13" w:author="claudia fayad" w:date="2013-03-11T14:33:00Z">
        <w:r w:rsidR="003B460D">
          <w:rPr>
            <w:sz w:val="28"/>
            <w:szCs w:val="28"/>
            <w:lang w:val="es-CO"/>
          </w:rPr>
          <w:t>C</w:t>
        </w:r>
      </w:ins>
      <w:del w:id="14" w:author="claudia fayad" w:date="2013-03-11T14:33:00Z">
        <w:r w:rsidRPr="00213CBF" w:rsidDel="003B460D">
          <w:rPr>
            <w:sz w:val="28"/>
            <w:szCs w:val="28"/>
            <w:lang w:val="es-CO"/>
          </w:rPr>
          <w:delText>c</w:delText>
        </w:r>
      </w:del>
      <w:r w:rsidRPr="00213CBF">
        <w:rPr>
          <w:sz w:val="28"/>
          <w:szCs w:val="28"/>
          <w:lang w:val="es-CO"/>
        </w:rPr>
        <w:t>uisinaire</w:t>
      </w:r>
      <w:proofErr w:type="spellEnd"/>
      <w:r w:rsidRPr="00213CBF">
        <w:rPr>
          <w:sz w:val="28"/>
          <w:szCs w:val="28"/>
          <w:lang w:val="es-CO"/>
        </w:rPr>
        <w:t xml:space="preserve">. Los estudiantes iniciaron </w:t>
      </w:r>
      <w:r w:rsidR="002025D3">
        <w:rPr>
          <w:sz w:val="28"/>
          <w:szCs w:val="28"/>
          <w:lang w:val="es-CO"/>
        </w:rPr>
        <w:t>así mismo</w:t>
      </w:r>
      <w:ins w:id="15" w:author="claudia fayad" w:date="2013-03-11T14:33:00Z">
        <w:r w:rsidR="003B460D">
          <w:rPr>
            <w:sz w:val="28"/>
            <w:szCs w:val="28"/>
            <w:lang w:val="es-CO"/>
          </w:rPr>
          <w:t>,</w:t>
        </w:r>
      </w:ins>
      <w:r w:rsidR="002025D3">
        <w:rPr>
          <w:sz w:val="28"/>
          <w:szCs w:val="28"/>
          <w:lang w:val="es-CO"/>
        </w:rPr>
        <w:t xml:space="preserve"> </w:t>
      </w:r>
      <w:r w:rsidRPr="00213CBF">
        <w:rPr>
          <w:sz w:val="28"/>
          <w:szCs w:val="28"/>
          <w:lang w:val="es-CO"/>
        </w:rPr>
        <w:t>el proceso de la resta.</w:t>
      </w:r>
    </w:p>
    <w:p w:rsidR="003B460D" w:rsidRDefault="003B460D">
      <w:pPr>
        <w:rPr>
          <w:ins w:id="16" w:author="claudia fayad" w:date="2013-03-11T14:33:00Z"/>
          <w:sz w:val="28"/>
          <w:szCs w:val="28"/>
          <w:lang w:val="es-CO"/>
        </w:rPr>
      </w:pPr>
    </w:p>
    <w:p w:rsidR="003B460D" w:rsidRPr="003B460D" w:rsidRDefault="003B460D" w:rsidP="003B460D">
      <w:pPr>
        <w:jc w:val="center"/>
        <w:rPr>
          <w:ins w:id="17" w:author="claudia fayad" w:date="2013-03-11T14:34:00Z"/>
          <w:b/>
          <w:lang w:val="es-CO"/>
          <w:rPrChange w:id="18" w:author="claudia fayad" w:date="2013-03-11T14:34:00Z">
            <w:rPr>
              <w:ins w:id="19" w:author="claudia fayad" w:date="2013-03-11T14:34:00Z"/>
              <w:b/>
            </w:rPr>
          </w:rPrChange>
        </w:rPr>
      </w:pPr>
      <w:ins w:id="20" w:author="claudia fayad" w:date="2013-03-11T14:34:00Z">
        <w:r w:rsidRPr="003B460D">
          <w:rPr>
            <w:b/>
            <w:lang w:val="es-CO"/>
            <w:rPrChange w:id="21" w:author="claudia fayad" w:date="2013-03-11T14:34:00Z">
              <w:rPr>
                <w:b/>
              </w:rPr>
            </w:rPrChange>
          </w:rPr>
          <w:t>NIVELES DE DESEMPEÑO  - MATHS  -  SEGUNDO PERIODO – KINDER  2012/2013</w:t>
        </w:r>
      </w:ins>
    </w:p>
    <w:p w:rsidR="003B460D" w:rsidRPr="003B460D" w:rsidRDefault="003B460D" w:rsidP="003B460D">
      <w:pPr>
        <w:rPr>
          <w:ins w:id="22" w:author="claudia fayad" w:date="2013-03-11T14:34:00Z"/>
          <w:b/>
          <w:lang w:val="es-CO"/>
          <w:rPrChange w:id="23" w:author="claudia fayad" w:date="2013-03-11T14:34:00Z">
            <w:rPr>
              <w:ins w:id="24" w:author="claudia fayad" w:date="2013-03-11T14:34:00Z"/>
              <w:b/>
            </w:rPr>
          </w:rPrChange>
        </w:rPr>
      </w:pPr>
      <w:ins w:id="25" w:author="claudia fayad" w:date="2013-03-11T14:34:00Z">
        <w:r w:rsidRPr="003B460D">
          <w:rPr>
            <w:b/>
            <w:lang w:val="es-CO"/>
            <w:rPrChange w:id="26" w:author="claudia fayad" w:date="2013-03-11T14:34:00Z">
              <w:rPr>
                <w:b/>
              </w:rPr>
            </w:rPrChange>
          </w:rPr>
          <w:t>SUPERIOR</w:t>
        </w:r>
      </w:ins>
    </w:p>
    <w:p w:rsidR="003B460D" w:rsidRPr="003B460D" w:rsidRDefault="003B460D" w:rsidP="003B460D">
      <w:pPr>
        <w:jc w:val="both"/>
        <w:rPr>
          <w:ins w:id="27" w:author="claudia fayad" w:date="2013-03-11T14:34:00Z"/>
          <w:lang w:val="es-CO"/>
          <w:rPrChange w:id="28" w:author="claudia fayad" w:date="2013-03-11T14:34:00Z">
            <w:rPr>
              <w:ins w:id="29" w:author="claudia fayad" w:date="2013-03-11T14:34:00Z"/>
            </w:rPr>
          </w:rPrChange>
        </w:rPr>
      </w:pPr>
      <w:ins w:id="30" w:author="claudia fayad" w:date="2013-03-11T14:34:00Z">
        <w:r w:rsidRPr="003B460D">
          <w:rPr>
            <w:rFonts w:ascii="Calibri" w:hAnsi="Calibri" w:cs="Calibri"/>
            <w:lang w:val="es-CO"/>
            <w:rPrChange w:id="31" w:author="claudia fayad" w:date="2013-03-11T14:34:00Z">
              <w:rPr>
                <w:rFonts w:ascii="Calibri" w:hAnsi="Calibri" w:cs="Calibri"/>
              </w:rPr>
            </w:rPrChange>
          </w:rPr>
          <w:t>En el eje de Manejo de Datos (</w:t>
        </w:r>
        <w:proofErr w:type="spellStart"/>
        <w:r w:rsidRPr="003B460D">
          <w:rPr>
            <w:rFonts w:ascii="Calibri" w:hAnsi="Calibri" w:cs="Calibri"/>
            <w:lang w:val="es-CO"/>
            <w:rPrChange w:id="32" w:author="claudia fayad" w:date="2013-03-11T14:34:00Z">
              <w:rPr>
                <w:rFonts w:ascii="Calibri" w:hAnsi="Calibri" w:cs="Calibri"/>
              </w:rPr>
            </w:rPrChange>
          </w:rPr>
          <w:t>Handling</w:t>
        </w:r>
        <w:proofErr w:type="spellEnd"/>
        <w:r w:rsidRPr="003B460D">
          <w:rPr>
            <w:rFonts w:ascii="Calibri" w:hAnsi="Calibri" w:cs="Calibri"/>
            <w:lang w:val="es-CO"/>
            <w:rPrChange w:id="33" w:author="claudia fayad" w:date="2013-03-11T14:34:00Z">
              <w:rPr>
                <w:rFonts w:ascii="Calibri" w:hAnsi="Calibri" w:cs="Calibri"/>
              </w:rPr>
            </w:rPrChange>
          </w:rPr>
          <w:t xml:space="preserve"> data), ________ s</w:t>
        </w:r>
        <w:r w:rsidRPr="003B460D">
          <w:rPr>
            <w:lang w:val="es-CO"/>
            <w:rPrChange w:id="34" w:author="claudia fayad" w:date="2013-03-11T14:34:00Z">
              <w:rPr/>
            </w:rPrChange>
          </w:rPr>
          <w:t>e de</w:t>
        </w:r>
        <w:r w:rsidRPr="003B460D">
          <w:rPr>
            <w:lang w:val="es-CO"/>
          </w:rPr>
          <w:t>stacó por recolectar, registrar</w:t>
        </w:r>
        <w:r w:rsidRPr="003B460D">
          <w:rPr>
            <w:lang w:val="es-CO"/>
            <w:rPrChange w:id="35" w:author="claudia fayad" w:date="2013-03-11T14:34:00Z">
              <w:rPr/>
            </w:rPrChange>
          </w:rPr>
          <w:t xml:space="preserve"> y organizar información e</w:t>
        </w:r>
        <w:r w:rsidRPr="003B460D">
          <w:rPr>
            <w:lang w:val="es-CO"/>
          </w:rPr>
          <w:t>n un gráfico de barras logrando</w:t>
        </w:r>
        <w:r w:rsidRPr="003B460D">
          <w:rPr>
            <w:lang w:val="es-CO"/>
            <w:rPrChange w:id="36" w:author="claudia fayad" w:date="2013-03-11T14:34:00Z">
              <w:rPr/>
            </w:rPrChange>
          </w:rPr>
          <w:t xml:space="preserve"> comparar y contrastarla para llegar a conclusiones.  Sobresalió  por comprender el concepto de inclusión de clase, explicando que la pa</w:t>
        </w:r>
        <w:r w:rsidRPr="003B460D">
          <w:rPr>
            <w:lang w:val="es-CO"/>
          </w:rPr>
          <w:t>rte está contenida en el todo (</w:t>
        </w:r>
      </w:ins>
      <w:ins w:id="37" w:author="claudia fayad" w:date="2013-03-11T14:37:00Z">
        <w:r>
          <w:rPr>
            <w:lang w:val="es-CO"/>
          </w:rPr>
          <w:t>c</w:t>
        </w:r>
      </w:ins>
      <w:ins w:id="38" w:author="claudia fayad" w:date="2013-03-11T14:34:00Z">
        <w:r w:rsidRPr="003B460D">
          <w:rPr>
            <w:lang w:val="es-CO"/>
            <w:rPrChange w:id="39" w:author="claudia fayad" w:date="2013-03-11T14:34:00Z">
              <w:rPr/>
            </w:rPrChange>
          </w:rPr>
          <w:t xml:space="preserve">orregir parte o toda la respuesta: </w:t>
        </w:r>
      </w:ins>
      <w:ins w:id="40" w:author="claudia fayad" w:date="2013-03-11T14:37:00Z">
        <w:r>
          <w:rPr>
            <w:lang w:val="es-CO"/>
          </w:rPr>
          <w:t>“H</w:t>
        </w:r>
      </w:ins>
      <w:ins w:id="41" w:author="claudia fayad" w:date="2013-03-11T14:34:00Z">
        <w:r w:rsidRPr="003B460D">
          <w:rPr>
            <w:lang w:val="es-CO"/>
            <w:rPrChange w:id="42" w:author="claudia fayad" w:date="2013-03-11T14:34:00Z">
              <w:rPr/>
            </w:rPrChange>
          </w:rPr>
          <w:t>ay más animales que perros</w:t>
        </w:r>
      </w:ins>
      <w:ins w:id="43" w:author="claudia fayad" w:date="2013-03-11T14:37:00Z">
        <w:r>
          <w:rPr>
            <w:lang w:val="es-CO"/>
          </w:rPr>
          <w:t>”</w:t>
        </w:r>
      </w:ins>
      <w:ins w:id="44" w:author="claudia fayad" w:date="2013-03-11T14:34:00Z">
        <w:r w:rsidRPr="003B460D">
          <w:rPr>
            <w:lang w:val="es-CO"/>
          </w:rPr>
          <w:t>).</w:t>
        </w:r>
        <w:r w:rsidRPr="003B460D">
          <w:rPr>
            <w:lang w:val="es-CO"/>
            <w:rPrChange w:id="45" w:author="claudia fayad" w:date="2013-03-11T14:34:00Z">
              <w:rPr/>
            </w:rPrChange>
          </w:rPr>
          <w:t xml:space="preserve"> Además, formó dos grupos complementarios, bajo </w:t>
        </w:r>
        <w:r w:rsidRPr="003B460D">
          <w:rPr>
            <w:lang w:val="es-CO"/>
          </w:rPr>
          <w:t xml:space="preserve">la pregunta: </w:t>
        </w:r>
      </w:ins>
      <w:ins w:id="46" w:author="claudia fayad" w:date="2013-03-11T14:37:00Z">
        <w:r>
          <w:rPr>
            <w:lang w:val="es-CO"/>
          </w:rPr>
          <w:t>“</w:t>
        </w:r>
      </w:ins>
      <w:ins w:id="47" w:author="claudia fayad" w:date="2013-03-11T14:34:00Z">
        <w:r w:rsidRPr="003B460D">
          <w:rPr>
            <w:lang w:val="es-CO"/>
          </w:rPr>
          <w:t>¿</w:t>
        </w:r>
      </w:ins>
      <w:ins w:id="48" w:author="claudia fayad" w:date="2013-03-11T14:37:00Z">
        <w:r>
          <w:rPr>
            <w:lang w:val="es-CO"/>
          </w:rPr>
          <w:t>S</w:t>
        </w:r>
      </w:ins>
      <w:ins w:id="49" w:author="claudia fayad" w:date="2013-03-11T14:34:00Z">
        <w:r w:rsidRPr="003B460D">
          <w:rPr>
            <w:lang w:val="es-CO"/>
            <w:rPrChange w:id="50" w:author="claudia fayad" w:date="2013-03-11T14:34:00Z">
              <w:rPr/>
            </w:rPrChange>
          </w:rPr>
          <w:t>e puede hacer 2</w:t>
        </w:r>
      </w:ins>
      <w:ins w:id="51" w:author="claudia fayad" w:date="2013-03-11T14:37:00Z">
        <w:r>
          <w:rPr>
            <w:lang w:val="es-CO"/>
          </w:rPr>
          <w:t xml:space="preserve"> </w:t>
        </w:r>
      </w:ins>
      <w:ins w:id="52" w:author="claudia fayad" w:date="2013-03-11T14:34:00Z">
        <w:r w:rsidRPr="003B460D">
          <w:rPr>
            <w:lang w:val="es-CO"/>
            <w:rPrChange w:id="53" w:author="claudia fayad" w:date="2013-03-11T14:34:00Z">
              <w:rPr/>
            </w:rPrChange>
          </w:rPr>
          <w:t>grupos con nombres de una sola palabra para cada grupo?</w:t>
        </w:r>
      </w:ins>
      <w:ins w:id="54" w:author="claudia fayad" w:date="2013-03-11T14:37:00Z">
        <w:r>
          <w:rPr>
            <w:lang w:val="es-CO"/>
          </w:rPr>
          <w:t>”</w:t>
        </w:r>
      </w:ins>
      <w:ins w:id="55" w:author="claudia fayad" w:date="2013-03-11T14:34:00Z">
        <w:r w:rsidRPr="003B460D">
          <w:rPr>
            <w:lang w:val="es-CO"/>
            <w:rPrChange w:id="56" w:author="claudia fayad" w:date="2013-03-11T14:34:00Z">
              <w:rPr/>
            </w:rPrChange>
          </w:rPr>
          <w:t xml:space="preserve"> (</w:t>
        </w:r>
      </w:ins>
      <w:ins w:id="57" w:author="claudia fayad" w:date="2013-03-11T14:37:00Z">
        <w:r>
          <w:rPr>
            <w:lang w:val="es-CO"/>
          </w:rPr>
          <w:t>“</w:t>
        </w:r>
      </w:ins>
      <w:ins w:id="58" w:author="claudia fayad" w:date="2013-03-11T14:34:00Z">
        <w:r w:rsidRPr="003B460D">
          <w:rPr>
            <w:lang w:val="es-CO"/>
            <w:rPrChange w:id="59" w:author="claudia fayad" w:date="2013-03-11T14:34:00Z">
              <w:rPr/>
            </w:rPrChange>
          </w:rPr>
          <w:t>perros y no perros</w:t>
        </w:r>
      </w:ins>
      <w:ins w:id="60" w:author="claudia fayad" w:date="2013-03-11T14:37:00Z">
        <w:r>
          <w:rPr>
            <w:lang w:val="es-CO"/>
          </w:rPr>
          <w:t>”</w:t>
        </w:r>
      </w:ins>
      <w:ins w:id="61" w:author="claudia fayad" w:date="2013-03-11T14:34:00Z">
        <w:r w:rsidRPr="003B460D">
          <w:rPr>
            <w:lang w:val="es-CO"/>
            <w:rPrChange w:id="62" w:author="claudia fayad" w:date="2013-03-11T14:34:00Z">
              <w:rPr/>
            </w:rPrChange>
          </w:rPr>
          <w:t xml:space="preserve">, </w:t>
        </w:r>
      </w:ins>
      <w:ins w:id="63" w:author="claudia fayad" w:date="2013-03-11T14:37:00Z">
        <w:r>
          <w:rPr>
            <w:lang w:val="es-CO"/>
          </w:rPr>
          <w:t>“</w:t>
        </w:r>
      </w:ins>
      <w:ins w:id="64" w:author="claudia fayad" w:date="2013-03-11T14:34:00Z">
        <w:r w:rsidRPr="003B460D">
          <w:rPr>
            <w:lang w:val="es-CO"/>
            <w:rPrChange w:id="65" w:author="claudia fayad" w:date="2013-03-11T14:34:00Z">
              <w:rPr/>
            </w:rPrChange>
          </w:rPr>
          <w:t>rojos y no rojos</w:t>
        </w:r>
      </w:ins>
      <w:ins w:id="66" w:author="claudia fayad" w:date="2013-03-11T14:38:00Z">
        <w:r>
          <w:rPr>
            <w:lang w:val="es-CO"/>
          </w:rPr>
          <w:t>”</w:t>
        </w:r>
      </w:ins>
      <w:ins w:id="67" w:author="claudia fayad" w:date="2013-03-11T14:34:00Z">
        <w:r w:rsidRPr="003B460D">
          <w:rPr>
            <w:lang w:val="es-CO"/>
            <w:rPrChange w:id="68" w:author="claudia fayad" w:date="2013-03-11T14:34:00Z">
              <w:rPr/>
            </w:rPrChange>
          </w:rPr>
          <w:t>)</w:t>
        </w:r>
      </w:ins>
    </w:p>
    <w:p w:rsidR="003B460D" w:rsidRPr="003B460D" w:rsidRDefault="003B460D" w:rsidP="003B460D">
      <w:pPr>
        <w:jc w:val="both"/>
        <w:rPr>
          <w:ins w:id="69" w:author="claudia fayad" w:date="2013-03-11T14:34:00Z"/>
          <w:rFonts w:ascii="Calibri" w:hAnsi="Calibri" w:cs="Calibri"/>
          <w:lang w:val="es-CO"/>
          <w:rPrChange w:id="70" w:author="claudia fayad" w:date="2013-03-11T14:34:00Z">
            <w:rPr>
              <w:ins w:id="71" w:author="claudia fayad" w:date="2013-03-11T14:34:00Z"/>
              <w:rFonts w:ascii="Calibri" w:hAnsi="Calibri" w:cs="Calibri"/>
            </w:rPr>
          </w:rPrChange>
        </w:rPr>
      </w:pPr>
      <w:ins w:id="72" w:author="claudia fayad" w:date="2013-03-11T14:34:00Z">
        <w:r w:rsidRPr="003B460D">
          <w:rPr>
            <w:rFonts w:ascii="Calibri" w:hAnsi="Calibri" w:cs="Calibri"/>
            <w:lang w:val="es-CO"/>
            <w:rPrChange w:id="73" w:author="claudia fayad" w:date="2013-03-11T14:34:00Z">
              <w:rPr>
                <w:rFonts w:ascii="Calibri" w:hAnsi="Calibri" w:cs="Calibri"/>
              </w:rPr>
            </w:rPrChange>
          </w:rPr>
          <w:lastRenderedPageBreak/>
          <w:t>En el eje de Medición (</w:t>
        </w:r>
        <w:proofErr w:type="spellStart"/>
        <w:r w:rsidRPr="003B460D">
          <w:rPr>
            <w:rFonts w:ascii="Calibri" w:hAnsi="Calibri" w:cs="Calibri"/>
            <w:lang w:val="es-CO"/>
            <w:rPrChange w:id="74" w:author="claudia fayad" w:date="2013-03-11T14:34:00Z">
              <w:rPr>
                <w:rFonts w:ascii="Calibri" w:hAnsi="Calibri" w:cs="Calibri"/>
              </w:rPr>
            </w:rPrChange>
          </w:rPr>
          <w:t>Measurement</w:t>
        </w:r>
        <w:proofErr w:type="spellEnd"/>
        <w:r w:rsidRPr="003B460D">
          <w:rPr>
            <w:rFonts w:ascii="Calibri" w:hAnsi="Calibri" w:cs="Calibri"/>
            <w:lang w:val="es-CO"/>
            <w:rPrChange w:id="75" w:author="claudia fayad" w:date="2013-03-11T14:34:00Z">
              <w:rPr>
                <w:rFonts w:ascii="Calibri" w:hAnsi="Calibri" w:cs="Calibri"/>
              </w:rPr>
            </w:rPrChange>
          </w:rPr>
          <w:t xml:space="preserve">), </w:t>
        </w:r>
        <w:r w:rsidRPr="003B460D">
          <w:rPr>
            <w:lang w:val="es-CO"/>
            <w:rPrChange w:id="76" w:author="claudia fayad" w:date="2013-03-11T14:34:00Z">
              <w:rPr/>
            </w:rPrChange>
          </w:rPr>
          <w:t>se destacó por identificar los atributos de altura y peso al comparar diversos  objetos en diferentes situaciones de la vida diaria</w:t>
        </w:r>
      </w:ins>
      <w:ins w:id="77" w:author="claudia fayad" w:date="2013-03-11T14:39:00Z">
        <w:r w:rsidR="00D806FD">
          <w:rPr>
            <w:lang w:val="es-CO"/>
          </w:rPr>
          <w:t>,</w:t>
        </w:r>
      </w:ins>
      <w:ins w:id="78" w:author="claudia fayad" w:date="2013-03-11T14:34:00Z">
        <w:r w:rsidRPr="003B460D">
          <w:rPr>
            <w:lang w:val="es-CO"/>
            <w:rPrChange w:id="79" w:author="claudia fayad" w:date="2013-03-11T14:34:00Z">
              <w:rPr/>
            </w:rPrChange>
          </w:rPr>
          <w:t xml:space="preserve"> y por  estimar con bastante precisión, </w:t>
        </w:r>
      </w:ins>
      <w:ins w:id="80" w:author="claudia fayad" w:date="2013-03-11T14:39:00Z">
        <w:r w:rsidR="00D806FD">
          <w:rPr>
            <w:lang w:val="es-CO"/>
          </w:rPr>
          <w:t xml:space="preserve">y </w:t>
        </w:r>
      </w:ins>
      <w:ins w:id="81" w:author="claudia fayad" w:date="2013-03-11T14:34:00Z">
        <w:r w:rsidRPr="003B460D">
          <w:rPr>
            <w:lang w:val="es-CO"/>
            <w:rPrChange w:id="82" w:author="claudia fayad" w:date="2013-03-11T14:34:00Z">
              <w:rPr/>
            </w:rPrChange>
          </w:rPr>
          <w:t>comparar y medir, la estatura (</w:t>
        </w:r>
        <w:proofErr w:type="spellStart"/>
        <w:r w:rsidRPr="003B460D">
          <w:rPr>
            <w:lang w:val="es-CO"/>
            <w:rPrChange w:id="83" w:author="claudia fayad" w:date="2013-03-11T14:34:00Z">
              <w:rPr/>
            </w:rPrChange>
          </w:rPr>
          <w:t>Height</w:t>
        </w:r>
        <w:proofErr w:type="spellEnd"/>
        <w:r w:rsidRPr="003B460D">
          <w:rPr>
            <w:lang w:val="es-CO"/>
            <w:rPrChange w:id="84" w:author="claudia fayad" w:date="2013-03-11T14:34:00Z">
              <w:rPr/>
            </w:rPrChange>
          </w:rPr>
          <w:t>) y el peso (</w:t>
        </w:r>
        <w:proofErr w:type="spellStart"/>
        <w:r w:rsidRPr="003B460D">
          <w:rPr>
            <w:lang w:val="es-CO"/>
            <w:rPrChange w:id="85" w:author="claudia fayad" w:date="2013-03-11T14:34:00Z">
              <w:rPr/>
            </w:rPrChange>
          </w:rPr>
          <w:t>Weight</w:t>
        </w:r>
        <w:proofErr w:type="spellEnd"/>
        <w:r w:rsidRPr="003B460D">
          <w:rPr>
            <w:lang w:val="es-CO"/>
            <w:rPrChange w:id="86" w:author="claudia fayad" w:date="2013-03-11T14:34:00Z">
              <w:rPr/>
            </w:rPrChange>
          </w:rPr>
          <w:t>) de algunos objetos, con unidades de medida no convencionales.</w:t>
        </w:r>
      </w:ins>
    </w:p>
    <w:p w:rsidR="003B460D" w:rsidRPr="003B460D" w:rsidRDefault="003B460D" w:rsidP="003B460D">
      <w:pPr>
        <w:jc w:val="both"/>
        <w:rPr>
          <w:ins w:id="87" w:author="claudia fayad" w:date="2013-03-11T14:34:00Z"/>
          <w:lang w:val="es-CO"/>
          <w:rPrChange w:id="88" w:author="claudia fayad" w:date="2013-03-11T14:34:00Z">
            <w:rPr>
              <w:ins w:id="89" w:author="claudia fayad" w:date="2013-03-11T14:34:00Z"/>
            </w:rPr>
          </w:rPrChange>
        </w:rPr>
      </w:pPr>
      <w:ins w:id="90" w:author="claudia fayad" w:date="2013-03-11T14:34:00Z">
        <w:r w:rsidRPr="003B460D">
          <w:rPr>
            <w:rFonts w:ascii="Calibri" w:hAnsi="Calibri" w:cs="Calibri"/>
            <w:lang w:val="es-CO"/>
            <w:rPrChange w:id="91" w:author="claudia fayad" w:date="2013-03-11T14:34:00Z">
              <w:rPr>
                <w:rFonts w:ascii="Calibri" w:hAnsi="Calibri" w:cs="Calibri"/>
              </w:rPr>
            </w:rPrChange>
          </w:rPr>
          <w:t>En el eje de Formas y espacio (</w:t>
        </w:r>
        <w:proofErr w:type="spellStart"/>
        <w:r w:rsidRPr="003B460D">
          <w:rPr>
            <w:rFonts w:ascii="Calibri" w:hAnsi="Calibri" w:cs="Calibri"/>
            <w:lang w:val="es-CO"/>
            <w:rPrChange w:id="92" w:author="claudia fayad" w:date="2013-03-11T14:34:00Z">
              <w:rPr>
                <w:rFonts w:ascii="Calibri" w:hAnsi="Calibri" w:cs="Calibri"/>
              </w:rPr>
            </w:rPrChange>
          </w:rPr>
          <w:t>Shape</w:t>
        </w:r>
        <w:proofErr w:type="spellEnd"/>
        <w:r w:rsidRPr="003B460D">
          <w:rPr>
            <w:rFonts w:ascii="Calibri" w:hAnsi="Calibri" w:cs="Calibri"/>
            <w:lang w:val="es-CO"/>
            <w:rPrChange w:id="93" w:author="claudia fayad" w:date="2013-03-11T14:34:00Z">
              <w:rPr>
                <w:rFonts w:ascii="Calibri" w:hAnsi="Calibri" w:cs="Calibri"/>
              </w:rPr>
            </w:rPrChange>
          </w:rPr>
          <w:t xml:space="preserve"> and </w:t>
        </w:r>
        <w:proofErr w:type="spellStart"/>
        <w:r w:rsidRPr="003B460D">
          <w:rPr>
            <w:rFonts w:ascii="Calibri" w:hAnsi="Calibri" w:cs="Calibri"/>
            <w:lang w:val="es-CO"/>
            <w:rPrChange w:id="94" w:author="claudia fayad" w:date="2013-03-11T14:34:00Z">
              <w:rPr>
                <w:rFonts w:ascii="Calibri" w:hAnsi="Calibri" w:cs="Calibri"/>
              </w:rPr>
            </w:rPrChange>
          </w:rPr>
          <w:t>Space</w:t>
        </w:r>
        <w:proofErr w:type="spellEnd"/>
        <w:r w:rsidRPr="003B460D">
          <w:rPr>
            <w:rFonts w:ascii="Calibri" w:hAnsi="Calibri" w:cs="Calibri"/>
            <w:lang w:val="es-CO"/>
            <w:rPrChange w:id="95" w:author="claudia fayad" w:date="2013-03-11T14:34:00Z">
              <w:rPr>
                <w:rFonts w:ascii="Calibri" w:hAnsi="Calibri" w:cs="Calibri"/>
              </w:rPr>
            </w:rPrChange>
          </w:rPr>
          <w:t xml:space="preserve">), </w:t>
        </w:r>
        <w:r w:rsidRPr="003B460D">
          <w:rPr>
            <w:lang w:val="es-CO"/>
            <w:rPrChange w:id="96" w:author="claudia fayad" w:date="2013-03-11T14:34:00Z">
              <w:rPr/>
            </w:rPrChange>
          </w:rPr>
          <w:t>logró  justificar la clasificación de figuras 3D mencionando sus características</w:t>
        </w:r>
      </w:ins>
      <w:ins w:id="97" w:author="claudia fayad" w:date="2013-03-11T14:40:00Z">
        <w:r w:rsidR="00E24626">
          <w:rPr>
            <w:lang w:val="es-CO"/>
          </w:rPr>
          <w:t>,</w:t>
        </w:r>
      </w:ins>
      <w:ins w:id="98" w:author="claudia fayad" w:date="2013-03-11T14:34:00Z">
        <w:r w:rsidRPr="003B460D">
          <w:rPr>
            <w:lang w:val="es-CO"/>
            <w:rPrChange w:id="99" w:author="claudia fayad" w:date="2013-03-11T14:34:00Z">
              <w:rPr/>
            </w:rPrChange>
          </w:rPr>
          <w:t xml:space="preserve"> e </w:t>
        </w:r>
        <w:proofErr w:type="spellStart"/>
        <w:r w:rsidRPr="003B460D">
          <w:rPr>
            <w:lang w:val="es-CO"/>
            <w:rPrChange w:id="100" w:author="claudia fayad" w:date="2013-03-11T14:34:00Z">
              <w:rPr/>
            </w:rPrChange>
          </w:rPr>
          <w:t>inde</w:t>
        </w:r>
      </w:ins>
      <w:ins w:id="101" w:author="claudia fayad" w:date="2013-03-11T14:40:00Z">
        <w:r w:rsidR="00E24626">
          <w:rPr>
            <w:lang w:val="es-CO"/>
          </w:rPr>
          <w:t>n</w:t>
        </w:r>
      </w:ins>
      <w:ins w:id="102" w:author="claudia fayad" w:date="2013-03-11T14:34:00Z">
        <w:r w:rsidRPr="003B460D">
          <w:rPr>
            <w:lang w:val="es-CO"/>
            <w:rPrChange w:id="103" w:author="claudia fayad" w:date="2013-03-11T14:34:00Z">
              <w:rPr/>
            </w:rPrChange>
          </w:rPr>
          <w:t>tificó</w:t>
        </w:r>
        <w:proofErr w:type="spellEnd"/>
        <w:r w:rsidRPr="003B460D">
          <w:rPr>
            <w:lang w:val="es-CO"/>
            <w:rPrChange w:id="104" w:author="claudia fayad" w:date="2013-03-11T14:34:00Z">
              <w:rPr/>
            </w:rPrChange>
          </w:rPr>
          <w:t xml:space="preserve"> el concepto d</w:t>
        </w:r>
        <w:r w:rsidR="00E24626" w:rsidRPr="00E24626">
          <w:rPr>
            <w:lang w:val="es-CO"/>
          </w:rPr>
          <w:t>e Simetría (</w:t>
        </w:r>
        <w:proofErr w:type="spellStart"/>
        <w:r w:rsidR="00E24626" w:rsidRPr="00E24626">
          <w:rPr>
            <w:lang w:val="es-CO"/>
          </w:rPr>
          <w:t>Symmetry</w:t>
        </w:r>
        <w:proofErr w:type="spellEnd"/>
        <w:r w:rsidR="00E24626" w:rsidRPr="00E24626">
          <w:rPr>
            <w:lang w:val="es-CO"/>
          </w:rPr>
          <w:t>) en variad</w:t>
        </w:r>
      </w:ins>
      <w:ins w:id="105" w:author="claudia fayad" w:date="2013-03-11T14:40:00Z">
        <w:r w:rsidR="00E24626">
          <w:rPr>
            <w:lang w:val="es-CO"/>
          </w:rPr>
          <w:t>a</w:t>
        </w:r>
      </w:ins>
      <w:ins w:id="106" w:author="claudia fayad" w:date="2013-03-11T14:34:00Z">
        <w:r w:rsidR="00E24626" w:rsidRPr="00E24626">
          <w:rPr>
            <w:lang w:val="es-CO"/>
          </w:rPr>
          <w:t>s y complejas figuras</w:t>
        </w:r>
        <w:r w:rsidRPr="003B460D">
          <w:rPr>
            <w:lang w:val="es-CO"/>
            <w:rPrChange w:id="107" w:author="claudia fayad" w:date="2013-03-11T14:34:00Z">
              <w:rPr/>
            </w:rPrChange>
          </w:rPr>
          <w:t xml:space="preserve"> de su entorno. Por otro lado, ______ al dibujar un mapa sencillo,  logró ubicar el punto de partida y de llegada e incluyó otros puntos de referencia.</w:t>
        </w:r>
      </w:ins>
    </w:p>
    <w:p w:rsidR="003B460D" w:rsidRPr="003B460D" w:rsidRDefault="003B460D" w:rsidP="003B460D">
      <w:pPr>
        <w:jc w:val="both"/>
        <w:rPr>
          <w:ins w:id="108" w:author="claudia fayad" w:date="2013-03-11T14:34:00Z"/>
          <w:lang w:val="es-CO"/>
          <w:rPrChange w:id="109" w:author="claudia fayad" w:date="2013-03-11T14:34:00Z">
            <w:rPr>
              <w:ins w:id="110" w:author="claudia fayad" w:date="2013-03-11T14:34:00Z"/>
            </w:rPr>
          </w:rPrChange>
        </w:rPr>
      </w:pPr>
      <w:ins w:id="111" w:author="claudia fayad" w:date="2013-03-11T14:34:00Z">
        <w:r w:rsidRPr="003B460D">
          <w:rPr>
            <w:rFonts w:ascii="Calibri" w:hAnsi="Calibri" w:cs="Calibri"/>
            <w:lang w:val="es-CO"/>
            <w:rPrChange w:id="112" w:author="claudia fayad" w:date="2013-03-11T14:34:00Z">
              <w:rPr>
                <w:rFonts w:ascii="Calibri" w:hAnsi="Calibri" w:cs="Calibri"/>
              </w:rPr>
            </w:rPrChange>
          </w:rPr>
          <w:t>En el eje de Patrones y Funciones (</w:t>
        </w:r>
        <w:proofErr w:type="spellStart"/>
        <w:r w:rsidRPr="003B460D">
          <w:rPr>
            <w:rFonts w:ascii="Calibri" w:hAnsi="Calibri" w:cs="Calibri"/>
            <w:lang w:val="es-CO"/>
            <w:rPrChange w:id="113" w:author="claudia fayad" w:date="2013-03-11T14:34:00Z">
              <w:rPr>
                <w:rFonts w:ascii="Calibri" w:hAnsi="Calibri" w:cs="Calibri"/>
              </w:rPr>
            </w:rPrChange>
          </w:rPr>
          <w:t>Patterns</w:t>
        </w:r>
        <w:proofErr w:type="spellEnd"/>
        <w:r w:rsidRPr="003B460D">
          <w:rPr>
            <w:rFonts w:ascii="Calibri" w:hAnsi="Calibri" w:cs="Calibri"/>
            <w:lang w:val="es-CO"/>
            <w:rPrChange w:id="114" w:author="claudia fayad" w:date="2013-03-11T14:34:00Z">
              <w:rPr>
                <w:rFonts w:ascii="Calibri" w:hAnsi="Calibri" w:cs="Calibri"/>
              </w:rPr>
            </w:rPrChange>
          </w:rPr>
          <w:t xml:space="preserve"> and </w:t>
        </w:r>
        <w:proofErr w:type="spellStart"/>
        <w:r w:rsidRPr="003B460D">
          <w:rPr>
            <w:rFonts w:ascii="Calibri" w:hAnsi="Calibri" w:cs="Calibri"/>
            <w:lang w:val="es-CO"/>
            <w:rPrChange w:id="115" w:author="claudia fayad" w:date="2013-03-11T14:34:00Z">
              <w:rPr>
                <w:rFonts w:ascii="Calibri" w:hAnsi="Calibri" w:cs="Calibri"/>
              </w:rPr>
            </w:rPrChange>
          </w:rPr>
          <w:t>Function</w:t>
        </w:r>
        <w:proofErr w:type="spellEnd"/>
        <w:r w:rsidRPr="003B460D">
          <w:rPr>
            <w:rFonts w:ascii="Calibri" w:hAnsi="Calibri" w:cs="Calibri"/>
            <w:lang w:val="es-CO"/>
            <w:rPrChange w:id="116" w:author="claudia fayad" w:date="2013-03-11T14:34:00Z">
              <w:rPr>
                <w:rFonts w:ascii="Calibri" w:hAnsi="Calibri" w:cs="Calibri"/>
              </w:rPr>
            </w:rPrChange>
          </w:rPr>
          <w:t xml:space="preserve">), </w:t>
        </w:r>
        <w:r w:rsidRPr="003B460D">
          <w:rPr>
            <w:lang w:val="es-CO"/>
            <w:rPrChange w:id="117" w:author="claudia fayad" w:date="2013-03-11T14:34:00Z">
              <w:rPr/>
            </w:rPrChange>
          </w:rPr>
          <w:t>se destacó ampliamente por extender hacia la izquierda y</w:t>
        </w:r>
        <w:r w:rsidR="00E24626" w:rsidRPr="00E24626">
          <w:rPr>
            <w:lang w:val="es-CO"/>
          </w:rPr>
          <w:t xml:space="preserve"> la derecha </w:t>
        </w:r>
        <w:r w:rsidRPr="003B460D">
          <w:rPr>
            <w:lang w:val="es-CO"/>
            <w:rPrChange w:id="118" w:author="claudia fayad" w:date="2013-03-11T14:34:00Z">
              <w:rPr/>
            </w:rPrChange>
          </w:rPr>
          <w:t>patrones de cinco objetos o más</w:t>
        </w:r>
      </w:ins>
      <w:ins w:id="119" w:author="claudia fayad" w:date="2013-03-11T14:41:00Z">
        <w:r w:rsidR="00E24626">
          <w:rPr>
            <w:lang w:val="es-CO"/>
          </w:rPr>
          <w:t>,</w:t>
        </w:r>
      </w:ins>
      <w:ins w:id="120" w:author="claudia fayad" w:date="2013-03-11T14:34:00Z">
        <w:r w:rsidRPr="003B460D">
          <w:rPr>
            <w:lang w:val="es-CO"/>
            <w:rPrChange w:id="121" w:author="claudia fayad" w:date="2013-03-11T14:34:00Z">
              <w:rPr/>
            </w:rPrChange>
          </w:rPr>
          <w:t xml:space="preserve"> usando al menos tres variables.</w:t>
        </w:r>
      </w:ins>
    </w:p>
    <w:p w:rsidR="003B460D" w:rsidRPr="003B460D" w:rsidRDefault="003B460D" w:rsidP="003B460D">
      <w:pPr>
        <w:jc w:val="both"/>
        <w:rPr>
          <w:ins w:id="122" w:author="claudia fayad" w:date="2013-03-11T14:34:00Z"/>
          <w:lang w:val="es-CO"/>
          <w:rPrChange w:id="123" w:author="claudia fayad" w:date="2013-03-11T14:34:00Z">
            <w:rPr>
              <w:ins w:id="124" w:author="claudia fayad" w:date="2013-03-11T14:34:00Z"/>
            </w:rPr>
          </w:rPrChange>
        </w:rPr>
      </w:pPr>
      <w:ins w:id="125" w:author="claudia fayad" w:date="2013-03-11T14:34:00Z">
        <w:r w:rsidRPr="003B460D">
          <w:rPr>
            <w:rFonts w:ascii="Calibri" w:hAnsi="Calibri" w:cs="Calibri"/>
            <w:lang w:val="es-CO"/>
            <w:rPrChange w:id="126" w:author="claudia fayad" w:date="2013-03-11T14:34:00Z">
              <w:rPr>
                <w:rFonts w:ascii="Calibri" w:hAnsi="Calibri" w:cs="Calibri"/>
              </w:rPr>
            </w:rPrChange>
          </w:rPr>
          <w:t>En el eje de Número (Number), _______ s</w:t>
        </w:r>
        <w:r w:rsidR="00E24626" w:rsidRPr="00E24626">
          <w:rPr>
            <w:lang w:val="es-CO"/>
          </w:rPr>
          <w:t>obresalió por identificar</w:t>
        </w:r>
        <w:r w:rsidRPr="003B460D">
          <w:rPr>
            <w:lang w:val="es-CO"/>
            <w:rPrChange w:id="127" w:author="claudia fayad" w:date="2013-03-11T14:34:00Z">
              <w:rPr/>
            </w:rPrChange>
          </w:rPr>
          <w:t xml:space="preserve"> números mayores del 30 en inglés, logró asignar el número a la cantidad de objetos correspondiente en cantidades mayores del 30</w:t>
        </w:r>
      </w:ins>
      <w:ins w:id="128" w:author="claudia fayad" w:date="2013-03-11T14:42:00Z">
        <w:r w:rsidR="00E24626">
          <w:rPr>
            <w:lang w:val="es-CO"/>
          </w:rPr>
          <w:t>,</w:t>
        </w:r>
      </w:ins>
      <w:ins w:id="129" w:author="claudia fayad" w:date="2013-03-11T14:34:00Z">
        <w:r w:rsidR="00E24626" w:rsidRPr="00E24626">
          <w:rPr>
            <w:color w:val="FF0000"/>
            <w:lang w:val="es-CO"/>
          </w:rPr>
          <w:t xml:space="preserve"> y hacer</w:t>
        </w:r>
        <w:r w:rsidRPr="003B460D">
          <w:rPr>
            <w:color w:val="FF0000"/>
            <w:lang w:val="es-CO"/>
            <w:rPrChange w:id="130" w:author="claudia fayad" w:date="2013-03-11T14:34:00Z">
              <w:rPr>
                <w:color w:val="FF0000"/>
              </w:rPr>
            </w:rPrChange>
          </w:rPr>
          <w:t xml:space="preserve"> una estimación </w:t>
        </w:r>
        <w:r w:rsidR="00E24626" w:rsidRPr="00E24626">
          <w:rPr>
            <w:color w:val="FF0000"/>
            <w:lang w:val="es-CO"/>
          </w:rPr>
          <w:t>exacta o casi exacta de objetos</w:t>
        </w:r>
        <w:r w:rsidRPr="003B460D">
          <w:rPr>
            <w:color w:val="FF0000"/>
            <w:lang w:val="es-CO"/>
            <w:rPrChange w:id="131" w:author="claudia fayad" w:date="2013-03-11T14:34:00Z">
              <w:rPr>
                <w:color w:val="FF0000"/>
              </w:rPr>
            </w:rPrChange>
          </w:rPr>
          <w:t xml:space="preserve"> hasta el 30. </w:t>
        </w:r>
        <w:r w:rsidRPr="003B460D">
          <w:rPr>
            <w:lang w:val="es-CO"/>
            <w:rPrChange w:id="132" w:author="claudia fayad" w:date="2013-03-11T14:34:00Z">
              <w:rPr/>
            </w:rPrChange>
          </w:rPr>
          <w:t>También se destacó por encontrar, dibujar y ordenar todos los enlaces posibles de los números ___</w:t>
        </w:r>
        <w:proofErr w:type="gramStart"/>
        <w:r w:rsidRPr="003B460D">
          <w:rPr>
            <w:lang w:val="es-CO"/>
            <w:rPrChange w:id="133" w:author="claudia fayad" w:date="2013-03-11T14:34:00Z">
              <w:rPr/>
            </w:rPrChange>
          </w:rPr>
          <w:t>_ ,</w:t>
        </w:r>
        <w:proofErr w:type="gramEnd"/>
        <w:r w:rsidRPr="003B460D">
          <w:rPr>
            <w:lang w:val="es-CO"/>
            <w:rPrChange w:id="134" w:author="claudia fayad" w:date="2013-03-11T14:34:00Z">
              <w:rPr/>
            </w:rPrChange>
          </w:rPr>
          <w:t xml:space="preserve"> escr</w:t>
        </w:r>
        <w:r w:rsidR="00E24626" w:rsidRPr="00943716">
          <w:rPr>
            <w:lang w:val="es-CO"/>
          </w:rPr>
          <w:t>ibiendo además sus ecuaciones.</w:t>
        </w:r>
        <w:r w:rsidRPr="003B460D">
          <w:rPr>
            <w:lang w:val="es-CO"/>
            <w:rPrChange w:id="135" w:author="claudia fayad" w:date="2013-03-11T14:34:00Z">
              <w:rPr/>
            </w:rPrChange>
          </w:rPr>
          <w:t xml:space="preserve"> Utilizando objetos, creó  historias de sumas y restas sencillas a partir de estas combinaciones y las representó gráficamente.</w:t>
        </w:r>
      </w:ins>
    </w:p>
    <w:p w:rsidR="003B460D" w:rsidRPr="003B460D" w:rsidRDefault="003B460D" w:rsidP="003B460D">
      <w:pPr>
        <w:widowControl w:val="0"/>
        <w:rPr>
          <w:ins w:id="136" w:author="claudia fayad" w:date="2013-03-11T14:34:00Z"/>
          <w:rFonts w:ascii="Times New Roman" w:hAnsi="Times New Roman" w:cs="Times New Roman"/>
          <w:b/>
          <w:lang w:val="es-CO"/>
          <w:rPrChange w:id="137" w:author="claudia fayad" w:date="2013-03-11T14:34:00Z">
            <w:rPr>
              <w:ins w:id="138" w:author="claudia fayad" w:date="2013-03-11T14:34:00Z"/>
              <w:rFonts w:ascii="Times New Roman" w:hAnsi="Times New Roman" w:cs="Times New Roman"/>
              <w:b/>
            </w:rPr>
          </w:rPrChange>
        </w:rPr>
      </w:pPr>
      <w:ins w:id="139" w:author="claudia fayad" w:date="2013-03-11T14:34:00Z">
        <w:r w:rsidRPr="003B460D">
          <w:rPr>
            <w:b/>
            <w:lang w:val="es-CO"/>
            <w:rPrChange w:id="140" w:author="claudia fayad" w:date="2013-03-11T14:34:00Z">
              <w:rPr>
                <w:b/>
              </w:rPr>
            </w:rPrChange>
          </w:rPr>
          <w:t> ALTO</w:t>
        </w:r>
      </w:ins>
    </w:p>
    <w:p w:rsidR="003B460D" w:rsidRPr="003B460D" w:rsidRDefault="003B460D" w:rsidP="003B460D">
      <w:pPr>
        <w:jc w:val="both"/>
        <w:rPr>
          <w:ins w:id="141" w:author="claudia fayad" w:date="2013-03-11T14:34:00Z"/>
          <w:lang w:val="es-CO"/>
          <w:rPrChange w:id="142" w:author="claudia fayad" w:date="2013-03-11T14:34:00Z">
            <w:rPr>
              <w:ins w:id="143" w:author="claudia fayad" w:date="2013-03-11T14:34:00Z"/>
            </w:rPr>
          </w:rPrChange>
        </w:rPr>
      </w:pPr>
      <w:ins w:id="144" w:author="claudia fayad" w:date="2013-03-11T14:34:00Z">
        <w:r w:rsidRPr="003B460D">
          <w:rPr>
            <w:rFonts w:ascii="Calibri" w:hAnsi="Calibri" w:cs="Calibri"/>
            <w:lang w:val="es-CO"/>
            <w:rPrChange w:id="145" w:author="claudia fayad" w:date="2013-03-11T14:34:00Z">
              <w:rPr>
                <w:rFonts w:ascii="Calibri" w:hAnsi="Calibri" w:cs="Calibri"/>
              </w:rPr>
            </w:rPrChange>
          </w:rPr>
          <w:t>En el eje de Manejo de Datos (</w:t>
        </w:r>
        <w:proofErr w:type="spellStart"/>
        <w:r w:rsidRPr="003B460D">
          <w:rPr>
            <w:rFonts w:ascii="Calibri" w:hAnsi="Calibri" w:cs="Calibri"/>
            <w:lang w:val="es-CO"/>
            <w:rPrChange w:id="146" w:author="claudia fayad" w:date="2013-03-11T14:34:00Z">
              <w:rPr>
                <w:rFonts w:ascii="Calibri" w:hAnsi="Calibri" w:cs="Calibri"/>
              </w:rPr>
            </w:rPrChange>
          </w:rPr>
          <w:t>Handling</w:t>
        </w:r>
        <w:proofErr w:type="spellEnd"/>
        <w:r w:rsidRPr="003B460D">
          <w:rPr>
            <w:rFonts w:ascii="Calibri" w:hAnsi="Calibri" w:cs="Calibri"/>
            <w:lang w:val="es-CO"/>
            <w:rPrChange w:id="147" w:author="claudia fayad" w:date="2013-03-11T14:34:00Z">
              <w:rPr>
                <w:rFonts w:ascii="Calibri" w:hAnsi="Calibri" w:cs="Calibri"/>
              </w:rPr>
            </w:rPrChange>
          </w:rPr>
          <w:t xml:space="preserve"> data), ________ </w:t>
        </w:r>
        <w:r w:rsidR="00943716" w:rsidRPr="00943716">
          <w:rPr>
            <w:lang w:val="es-CO"/>
          </w:rPr>
          <w:t>recolectó, registró información</w:t>
        </w:r>
        <w:r w:rsidRPr="003B460D">
          <w:rPr>
            <w:lang w:val="es-CO"/>
            <w:rPrChange w:id="148" w:author="claudia fayad" w:date="2013-03-11T14:34:00Z">
              <w:rPr/>
            </w:rPrChange>
          </w:rPr>
          <w:t xml:space="preserve"> y la  organizó en el gráfico de barras.  Demostró comprensión del concepto de inclusión de clase al explicar  que la par</w:t>
        </w:r>
        <w:r w:rsidR="00943716" w:rsidRPr="00943716">
          <w:rPr>
            <w:lang w:val="es-CO"/>
          </w:rPr>
          <w:t>te está contenida en el todo. (</w:t>
        </w:r>
      </w:ins>
      <w:ins w:id="149" w:author="claudia fayad" w:date="2013-03-11T14:42:00Z">
        <w:r w:rsidR="00943716">
          <w:rPr>
            <w:lang w:val="es-CO"/>
          </w:rPr>
          <w:t>“Los p</w:t>
        </w:r>
      </w:ins>
      <w:ins w:id="150" w:author="claudia fayad" w:date="2013-03-11T14:34:00Z">
        <w:r w:rsidRPr="003B460D">
          <w:rPr>
            <w:lang w:val="es-CO"/>
            <w:rPrChange w:id="151" w:author="claudia fayad" w:date="2013-03-11T14:34:00Z">
              <w:rPr/>
            </w:rPrChange>
          </w:rPr>
          <w:t>erros son parte de los animales</w:t>
        </w:r>
      </w:ins>
      <w:ins w:id="152" w:author="claudia fayad" w:date="2013-03-11T14:43:00Z">
        <w:r w:rsidR="00943716">
          <w:rPr>
            <w:lang w:val="es-CO"/>
          </w:rPr>
          <w:t>”</w:t>
        </w:r>
      </w:ins>
      <w:ins w:id="153" w:author="claudia fayad" w:date="2013-03-11T14:34:00Z">
        <w:r w:rsidRPr="003B460D">
          <w:rPr>
            <w:lang w:val="es-CO"/>
            <w:rPrChange w:id="154" w:author="claudia fayad" w:date="2013-03-11T14:34:00Z">
              <w:rPr/>
            </w:rPrChange>
          </w:rPr>
          <w:t>). Ide</w:t>
        </w:r>
        <w:r w:rsidR="00943716" w:rsidRPr="00943716">
          <w:rPr>
            <w:lang w:val="es-CO"/>
          </w:rPr>
          <w:t>ntificó los posibles resultados</w:t>
        </w:r>
      </w:ins>
      <w:ins w:id="155" w:author="claudia fayad" w:date="2013-03-11T14:43:00Z">
        <w:r w:rsidR="00943716">
          <w:rPr>
            <w:lang w:val="es-CO"/>
          </w:rPr>
          <w:t>,</w:t>
        </w:r>
      </w:ins>
      <w:ins w:id="156" w:author="claudia fayad" w:date="2013-03-11T14:34:00Z">
        <w:r w:rsidR="00943716" w:rsidRPr="00943716">
          <w:rPr>
            <w:lang w:val="es-CO"/>
          </w:rPr>
          <w:t xml:space="preserve"> utilizando  material concreto</w:t>
        </w:r>
      </w:ins>
      <w:ins w:id="157" w:author="claudia fayad" w:date="2013-03-11T14:43:00Z">
        <w:r w:rsidR="00943716">
          <w:rPr>
            <w:lang w:val="es-CO"/>
          </w:rPr>
          <w:t>.</w:t>
        </w:r>
      </w:ins>
      <w:ins w:id="158" w:author="claudia fayad" w:date="2013-03-11T14:34:00Z">
        <w:r w:rsidRPr="003B460D">
          <w:rPr>
            <w:lang w:val="es-CO"/>
            <w:rPrChange w:id="159" w:author="claudia fayad" w:date="2013-03-11T14:34:00Z">
              <w:rPr/>
            </w:rPrChange>
          </w:rPr>
          <w:t xml:space="preserve"> </w:t>
        </w:r>
      </w:ins>
      <w:ins w:id="160" w:author="claudia fayad" w:date="2013-03-11T14:43:00Z">
        <w:r w:rsidR="00943716">
          <w:rPr>
            <w:lang w:val="es-CO"/>
          </w:rPr>
          <w:t>(</w:t>
        </w:r>
      </w:ins>
      <w:ins w:id="161" w:author="claudia fayad" w:date="2013-03-11T14:34:00Z">
        <w:r w:rsidRPr="003B460D">
          <w:rPr>
            <w:lang w:val="es-CO"/>
            <w:rPrChange w:id="162" w:author="claudia fayad" w:date="2013-03-11T14:34:00Z">
              <w:rPr/>
            </w:rPrChange>
          </w:rPr>
          <w:t xml:space="preserve">“will </w:t>
        </w:r>
        <w:proofErr w:type="spellStart"/>
        <w:r w:rsidRPr="003B460D">
          <w:rPr>
            <w:lang w:val="es-CO"/>
            <w:rPrChange w:id="163" w:author="claudia fayad" w:date="2013-03-11T14:34:00Z">
              <w:rPr/>
            </w:rPrChange>
          </w:rPr>
          <w:t>happen</w:t>
        </w:r>
        <w:proofErr w:type="spellEnd"/>
        <w:r w:rsidRPr="003B460D">
          <w:rPr>
            <w:lang w:val="es-CO"/>
            <w:rPrChange w:id="164" w:author="claudia fayad" w:date="2013-03-11T14:34:00Z">
              <w:rPr/>
            </w:rPrChange>
          </w:rPr>
          <w:t>”, “</w:t>
        </w:r>
        <w:proofErr w:type="spellStart"/>
        <w:r w:rsidRPr="003B460D">
          <w:rPr>
            <w:lang w:val="es-CO"/>
            <w:rPrChange w:id="165" w:author="claudia fayad" w:date="2013-03-11T14:34:00Z">
              <w:rPr/>
            </w:rPrChange>
          </w:rPr>
          <w:t>might</w:t>
        </w:r>
        <w:proofErr w:type="spellEnd"/>
        <w:r w:rsidRPr="003B460D">
          <w:rPr>
            <w:lang w:val="es-CO"/>
            <w:rPrChange w:id="166" w:author="claudia fayad" w:date="2013-03-11T14:34:00Z">
              <w:rPr/>
            </w:rPrChange>
          </w:rPr>
          <w:t xml:space="preserve"> </w:t>
        </w:r>
        <w:proofErr w:type="spellStart"/>
        <w:r w:rsidRPr="003B460D">
          <w:rPr>
            <w:lang w:val="es-CO"/>
            <w:rPrChange w:id="167" w:author="claudia fayad" w:date="2013-03-11T14:34:00Z">
              <w:rPr/>
            </w:rPrChange>
          </w:rPr>
          <w:t>happen</w:t>
        </w:r>
        <w:proofErr w:type="spellEnd"/>
        <w:r w:rsidRPr="003B460D">
          <w:rPr>
            <w:lang w:val="es-CO"/>
            <w:rPrChange w:id="168" w:author="claudia fayad" w:date="2013-03-11T14:34:00Z">
              <w:rPr/>
            </w:rPrChange>
          </w:rPr>
          <w:t>”, “</w:t>
        </w:r>
        <w:proofErr w:type="spellStart"/>
        <w:r w:rsidRPr="003B460D">
          <w:rPr>
            <w:lang w:val="es-CO"/>
            <w:rPrChange w:id="169" w:author="claudia fayad" w:date="2013-03-11T14:34:00Z">
              <w:rPr/>
            </w:rPrChange>
          </w:rPr>
          <w:t>won´t</w:t>
        </w:r>
        <w:proofErr w:type="spellEnd"/>
        <w:r w:rsidRPr="003B460D">
          <w:rPr>
            <w:lang w:val="es-CO"/>
            <w:rPrChange w:id="170" w:author="claudia fayad" w:date="2013-03-11T14:34:00Z">
              <w:rPr/>
            </w:rPrChange>
          </w:rPr>
          <w:t xml:space="preserve"> </w:t>
        </w:r>
        <w:proofErr w:type="spellStart"/>
        <w:r w:rsidRPr="003B460D">
          <w:rPr>
            <w:lang w:val="es-CO"/>
            <w:rPrChange w:id="171" w:author="claudia fayad" w:date="2013-03-11T14:34:00Z">
              <w:rPr/>
            </w:rPrChange>
          </w:rPr>
          <w:t>happen</w:t>
        </w:r>
        <w:proofErr w:type="spellEnd"/>
        <w:r w:rsidRPr="003B460D">
          <w:rPr>
            <w:lang w:val="es-CO"/>
            <w:rPrChange w:id="172" w:author="claudia fayad" w:date="2013-03-11T14:34:00Z">
              <w:rPr/>
            </w:rPrChange>
          </w:rPr>
          <w:t>”</w:t>
        </w:r>
      </w:ins>
      <w:ins w:id="173" w:author="claudia fayad" w:date="2013-03-11T14:43:00Z">
        <w:r w:rsidR="00943716">
          <w:rPr>
            <w:lang w:val="es-CO"/>
          </w:rPr>
          <w:t>)</w:t>
        </w:r>
      </w:ins>
      <w:ins w:id="174" w:author="claudia fayad" w:date="2013-03-11T14:34:00Z">
        <w:r w:rsidRPr="003B460D">
          <w:rPr>
            <w:lang w:val="es-CO"/>
            <w:rPrChange w:id="175" w:author="claudia fayad" w:date="2013-03-11T14:34:00Z">
              <w:rPr/>
            </w:rPrChange>
          </w:rPr>
          <w:t>.</w:t>
        </w:r>
      </w:ins>
    </w:p>
    <w:p w:rsidR="003B460D" w:rsidRPr="003B460D" w:rsidRDefault="003B460D" w:rsidP="003B460D">
      <w:pPr>
        <w:jc w:val="both"/>
        <w:rPr>
          <w:ins w:id="176" w:author="claudia fayad" w:date="2013-03-11T14:34:00Z"/>
          <w:lang w:val="es-CO"/>
          <w:rPrChange w:id="177" w:author="claudia fayad" w:date="2013-03-11T14:34:00Z">
            <w:rPr>
              <w:ins w:id="178" w:author="claudia fayad" w:date="2013-03-11T14:34:00Z"/>
            </w:rPr>
          </w:rPrChange>
        </w:rPr>
      </w:pPr>
      <w:ins w:id="179" w:author="claudia fayad" w:date="2013-03-11T14:34:00Z">
        <w:r w:rsidRPr="003B460D">
          <w:rPr>
            <w:rFonts w:ascii="Calibri" w:hAnsi="Calibri" w:cs="Calibri"/>
            <w:lang w:val="es-CO"/>
            <w:rPrChange w:id="180" w:author="claudia fayad" w:date="2013-03-11T14:34:00Z">
              <w:rPr>
                <w:rFonts w:ascii="Calibri" w:hAnsi="Calibri" w:cs="Calibri"/>
              </w:rPr>
            </w:rPrChange>
          </w:rPr>
          <w:t>En el eje de Medición (</w:t>
        </w:r>
        <w:proofErr w:type="spellStart"/>
        <w:r w:rsidRPr="003B460D">
          <w:rPr>
            <w:rFonts w:ascii="Calibri" w:hAnsi="Calibri" w:cs="Calibri"/>
            <w:lang w:val="es-CO"/>
            <w:rPrChange w:id="181" w:author="claudia fayad" w:date="2013-03-11T14:34:00Z">
              <w:rPr>
                <w:rFonts w:ascii="Calibri" w:hAnsi="Calibri" w:cs="Calibri"/>
              </w:rPr>
            </w:rPrChange>
          </w:rPr>
          <w:t>Measurement</w:t>
        </w:r>
        <w:proofErr w:type="spellEnd"/>
        <w:r w:rsidRPr="003B460D">
          <w:rPr>
            <w:rFonts w:ascii="Calibri" w:hAnsi="Calibri" w:cs="Calibri"/>
            <w:lang w:val="es-CO"/>
            <w:rPrChange w:id="182" w:author="claudia fayad" w:date="2013-03-11T14:34:00Z">
              <w:rPr>
                <w:rFonts w:ascii="Calibri" w:hAnsi="Calibri" w:cs="Calibri"/>
              </w:rPr>
            </w:rPrChange>
          </w:rPr>
          <w:t>), i</w:t>
        </w:r>
        <w:r w:rsidR="00943716" w:rsidRPr="00943716">
          <w:rPr>
            <w:lang w:val="es-CO"/>
          </w:rPr>
          <w:t>dentific</w:t>
        </w:r>
      </w:ins>
      <w:ins w:id="183" w:author="claudia fayad" w:date="2013-03-11T14:43:00Z">
        <w:r w:rsidR="00943716">
          <w:rPr>
            <w:lang w:val="es-CO"/>
          </w:rPr>
          <w:t>ó</w:t>
        </w:r>
      </w:ins>
      <w:ins w:id="184" w:author="claudia fayad" w:date="2013-03-11T14:34:00Z">
        <w:r w:rsidRPr="003B460D">
          <w:rPr>
            <w:lang w:val="es-CO"/>
            <w:rPrChange w:id="185" w:author="claudia fayad" w:date="2013-03-11T14:34:00Z">
              <w:rPr/>
            </w:rPrChange>
          </w:rPr>
          <w:t xml:space="preserve"> los atributos de altura y peso al comparar los objetos. Logró estimar, comparar y medir, la estatura (</w:t>
        </w:r>
        <w:proofErr w:type="spellStart"/>
        <w:r w:rsidRPr="003B460D">
          <w:rPr>
            <w:lang w:val="es-CO"/>
            <w:rPrChange w:id="186" w:author="claudia fayad" w:date="2013-03-11T14:34:00Z">
              <w:rPr/>
            </w:rPrChange>
          </w:rPr>
          <w:t>Height</w:t>
        </w:r>
        <w:proofErr w:type="spellEnd"/>
        <w:r w:rsidRPr="003B460D">
          <w:rPr>
            <w:lang w:val="es-CO"/>
            <w:rPrChange w:id="187" w:author="claudia fayad" w:date="2013-03-11T14:34:00Z">
              <w:rPr/>
            </w:rPrChange>
          </w:rPr>
          <w:t>) y el peso (</w:t>
        </w:r>
        <w:proofErr w:type="spellStart"/>
        <w:r w:rsidRPr="003B460D">
          <w:rPr>
            <w:lang w:val="es-CO"/>
            <w:rPrChange w:id="188" w:author="claudia fayad" w:date="2013-03-11T14:34:00Z">
              <w:rPr/>
            </w:rPrChange>
          </w:rPr>
          <w:t>Weight</w:t>
        </w:r>
        <w:proofErr w:type="spellEnd"/>
        <w:r w:rsidRPr="003B460D">
          <w:rPr>
            <w:lang w:val="es-CO"/>
            <w:rPrChange w:id="189" w:author="claudia fayad" w:date="2013-03-11T14:34:00Z">
              <w:rPr/>
            </w:rPrChange>
          </w:rPr>
          <w:t>) de algunos objetos, con unidades de medida no convencionales.</w:t>
        </w:r>
      </w:ins>
    </w:p>
    <w:p w:rsidR="003B460D" w:rsidRPr="003B460D" w:rsidRDefault="003B460D" w:rsidP="003B460D">
      <w:pPr>
        <w:jc w:val="both"/>
        <w:rPr>
          <w:ins w:id="190" w:author="claudia fayad" w:date="2013-03-11T14:34:00Z"/>
          <w:lang w:val="es-CO"/>
          <w:rPrChange w:id="191" w:author="claudia fayad" w:date="2013-03-11T14:34:00Z">
            <w:rPr>
              <w:ins w:id="192" w:author="claudia fayad" w:date="2013-03-11T14:34:00Z"/>
            </w:rPr>
          </w:rPrChange>
        </w:rPr>
      </w:pPr>
      <w:ins w:id="193" w:author="claudia fayad" w:date="2013-03-11T14:34:00Z">
        <w:r w:rsidRPr="003B460D">
          <w:rPr>
            <w:rFonts w:ascii="Calibri" w:hAnsi="Calibri" w:cs="Calibri"/>
            <w:lang w:val="es-CO"/>
            <w:rPrChange w:id="194" w:author="claudia fayad" w:date="2013-03-11T14:34:00Z">
              <w:rPr>
                <w:rFonts w:ascii="Calibri" w:hAnsi="Calibri" w:cs="Calibri"/>
              </w:rPr>
            </w:rPrChange>
          </w:rPr>
          <w:t>En el eje de Formas y espacio (</w:t>
        </w:r>
        <w:proofErr w:type="spellStart"/>
        <w:r w:rsidRPr="003B460D">
          <w:rPr>
            <w:rFonts w:ascii="Calibri" w:hAnsi="Calibri" w:cs="Calibri"/>
            <w:lang w:val="es-CO"/>
            <w:rPrChange w:id="195" w:author="claudia fayad" w:date="2013-03-11T14:34:00Z">
              <w:rPr>
                <w:rFonts w:ascii="Calibri" w:hAnsi="Calibri" w:cs="Calibri"/>
              </w:rPr>
            </w:rPrChange>
          </w:rPr>
          <w:t>Shape</w:t>
        </w:r>
        <w:proofErr w:type="spellEnd"/>
        <w:r w:rsidRPr="003B460D">
          <w:rPr>
            <w:rFonts w:ascii="Calibri" w:hAnsi="Calibri" w:cs="Calibri"/>
            <w:lang w:val="es-CO"/>
            <w:rPrChange w:id="196" w:author="claudia fayad" w:date="2013-03-11T14:34:00Z">
              <w:rPr>
                <w:rFonts w:ascii="Calibri" w:hAnsi="Calibri" w:cs="Calibri"/>
              </w:rPr>
            </w:rPrChange>
          </w:rPr>
          <w:t xml:space="preserve"> and </w:t>
        </w:r>
        <w:proofErr w:type="spellStart"/>
        <w:r w:rsidRPr="003B460D">
          <w:rPr>
            <w:rFonts w:ascii="Calibri" w:hAnsi="Calibri" w:cs="Calibri"/>
            <w:lang w:val="es-CO"/>
            <w:rPrChange w:id="197" w:author="claudia fayad" w:date="2013-03-11T14:34:00Z">
              <w:rPr>
                <w:rFonts w:ascii="Calibri" w:hAnsi="Calibri" w:cs="Calibri"/>
              </w:rPr>
            </w:rPrChange>
          </w:rPr>
          <w:t>Space</w:t>
        </w:r>
        <w:proofErr w:type="spellEnd"/>
        <w:r w:rsidRPr="003B460D">
          <w:rPr>
            <w:rFonts w:ascii="Calibri" w:hAnsi="Calibri" w:cs="Calibri"/>
            <w:lang w:val="es-CO"/>
            <w:rPrChange w:id="198" w:author="claudia fayad" w:date="2013-03-11T14:34:00Z">
              <w:rPr>
                <w:rFonts w:ascii="Calibri" w:hAnsi="Calibri" w:cs="Calibri"/>
              </w:rPr>
            </w:rPrChange>
          </w:rPr>
          <w:t xml:space="preserve">), _______  </w:t>
        </w:r>
        <w:r w:rsidRPr="003B460D">
          <w:rPr>
            <w:lang w:val="es-CO"/>
            <w:rPrChange w:id="199" w:author="claudia fayad" w:date="2013-03-11T14:34:00Z">
              <w:rPr/>
            </w:rPrChange>
          </w:rPr>
          <w:t>logró clasifica</w:t>
        </w:r>
        <w:r w:rsidR="00943716" w:rsidRPr="00943716">
          <w:rPr>
            <w:lang w:val="es-CO"/>
          </w:rPr>
          <w:t>r las figuras tridimensionales cubo,</w:t>
        </w:r>
        <w:r w:rsidRPr="003B460D">
          <w:rPr>
            <w:lang w:val="es-CO"/>
            <w:rPrChange w:id="200" w:author="claudia fayad" w:date="2013-03-11T14:34:00Z">
              <w:rPr/>
            </w:rPrChange>
          </w:rPr>
          <w:t xml:space="preserve"> prisma rectangu</w:t>
        </w:r>
        <w:r w:rsidR="00943716" w:rsidRPr="00943716">
          <w:rPr>
            <w:lang w:val="es-CO"/>
          </w:rPr>
          <w:t>lar, esfera, cilindro y cono</w:t>
        </w:r>
        <w:r w:rsidRPr="003B460D">
          <w:rPr>
            <w:lang w:val="es-CO"/>
            <w:rPrChange w:id="201" w:author="claudia fayad" w:date="2013-03-11T14:34:00Z">
              <w:rPr/>
            </w:rPrChange>
          </w:rPr>
          <w:t xml:space="preserve"> en objetos de su entorno.  Identificó el concepto de Simetría (</w:t>
        </w:r>
        <w:proofErr w:type="spellStart"/>
        <w:r w:rsidRPr="003B460D">
          <w:rPr>
            <w:lang w:val="es-CO"/>
            <w:rPrChange w:id="202" w:author="claudia fayad" w:date="2013-03-11T14:34:00Z">
              <w:rPr/>
            </w:rPrChange>
          </w:rPr>
          <w:t>Symmetry</w:t>
        </w:r>
        <w:proofErr w:type="spellEnd"/>
        <w:r w:rsidRPr="003B460D">
          <w:rPr>
            <w:lang w:val="es-CO"/>
            <w:rPrChange w:id="203" w:author="claudia fayad" w:date="2013-03-11T14:34:00Z">
              <w:rPr/>
            </w:rPrChange>
          </w:rPr>
          <w:t>) en figuras de su entorno</w:t>
        </w:r>
      </w:ins>
      <w:ins w:id="204" w:author="claudia fayad" w:date="2013-03-11T14:44:00Z">
        <w:r w:rsidR="00943716">
          <w:rPr>
            <w:lang w:val="es-CO"/>
          </w:rPr>
          <w:t>,</w:t>
        </w:r>
      </w:ins>
      <w:ins w:id="205" w:author="claudia fayad" w:date="2013-03-11T14:34:00Z">
        <w:r w:rsidRPr="003B460D">
          <w:rPr>
            <w:lang w:val="es-CO"/>
            <w:rPrChange w:id="206" w:author="claudia fayad" w:date="2013-03-11T14:34:00Z">
              <w:rPr/>
            </w:rPrChange>
          </w:rPr>
          <w:t xml:space="preserve"> y al dibujar un mapa sencillo logró ubicar el punto de partida y de llegada.</w:t>
        </w:r>
      </w:ins>
    </w:p>
    <w:p w:rsidR="003B460D" w:rsidRPr="003B460D" w:rsidRDefault="003B460D" w:rsidP="003B460D">
      <w:pPr>
        <w:jc w:val="both"/>
        <w:rPr>
          <w:ins w:id="207" w:author="claudia fayad" w:date="2013-03-11T14:34:00Z"/>
          <w:lang w:val="es-CO"/>
          <w:rPrChange w:id="208" w:author="claudia fayad" w:date="2013-03-11T14:34:00Z">
            <w:rPr>
              <w:ins w:id="209" w:author="claudia fayad" w:date="2013-03-11T14:34:00Z"/>
            </w:rPr>
          </w:rPrChange>
        </w:rPr>
      </w:pPr>
      <w:ins w:id="210" w:author="claudia fayad" w:date="2013-03-11T14:34:00Z">
        <w:r w:rsidRPr="003B460D">
          <w:rPr>
            <w:rFonts w:ascii="Calibri" w:hAnsi="Calibri" w:cs="Calibri"/>
            <w:lang w:val="es-CO"/>
            <w:rPrChange w:id="211" w:author="claudia fayad" w:date="2013-03-11T14:34:00Z">
              <w:rPr>
                <w:rFonts w:ascii="Calibri" w:hAnsi="Calibri" w:cs="Calibri"/>
              </w:rPr>
            </w:rPrChange>
          </w:rPr>
          <w:t>En el eje de Patrones y Funciones (</w:t>
        </w:r>
        <w:proofErr w:type="spellStart"/>
        <w:r w:rsidRPr="003B460D">
          <w:rPr>
            <w:rFonts w:ascii="Calibri" w:hAnsi="Calibri" w:cs="Calibri"/>
            <w:lang w:val="es-CO"/>
            <w:rPrChange w:id="212" w:author="claudia fayad" w:date="2013-03-11T14:34:00Z">
              <w:rPr>
                <w:rFonts w:ascii="Calibri" w:hAnsi="Calibri" w:cs="Calibri"/>
              </w:rPr>
            </w:rPrChange>
          </w:rPr>
          <w:t>Patterns</w:t>
        </w:r>
        <w:proofErr w:type="spellEnd"/>
        <w:r w:rsidRPr="003B460D">
          <w:rPr>
            <w:rFonts w:ascii="Calibri" w:hAnsi="Calibri" w:cs="Calibri"/>
            <w:lang w:val="es-CO"/>
            <w:rPrChange w:id="213" w:author="claudia fayad" w:date="2013-03-11T14:34:00Z">
              <w:rPr>
                <w:rFonts w:ascii="Calibri" w:hAnsi="Calibri" w:cs="Calibri"/>
              </w:rPr>
            </w:rPrChange>
          </w:rPr>
          <w:t xml:space="preserve"> and </w:t>
        </w:r>
        <w:proofErr w:type="spellStart"/>
        <w:r w:rsidRPr="003B460D">
          <w:rPr>
            <w:rFonts w:ascii="Calibri" w:hAnsi="Calibri" w:cs="Calibri"/>
            <w:lang w:val="es-CO"/>
            <w:rPrChange w:id="214" w:author="claudia fayad" w:date="2013-03-11T14:34:00Z">
              <w:rPr>
                <w:rFonts w:ascii="Calibri" w:hAnsi="Calibri" w:cs="Calibri"/>
              </w:rPr>
            </w:rPrChange>
          </w:rPr>
          <w:t>Function</w:t>
        </w:r>
        <w:proofErr w:type="spellEnd"/>
        <w:r w:rsidRPr="003B460D">
          <w:rPr>
            <w:rFonts w:ascii="Calibri" w:hAnsi="Calibri" w:cs="Calibri"/>
            <w:lang w:val="es-CO"/>
            <w:rPrChange w:id="215" w:author="claudia fayad" w:date="2013-03-11T14:34:00Z">
              <w:rPr>
                <w:rFonts w:ascii="Calibri" w:hAnsi="Calibri" w:cs="Calibri"/>
              </w:rPr>
            </w:rPrChange>
          </w:rPr>
          <w:t xml:space="preserve">), </w:t>
        </w:r>
        <w:r w:rsidRPr="003B460D">
          <w:rPr>
            <w:lang w:val="es-CO"/>
            <w:rPrChange w:id="216" w:author="claudia fayad" w:date="2013-03-11T14:34:00Z">
              <w:rPr/>
            </w:rPrChange>
          </w:rPr>
          <w:t>logró extender hacia la izquierda y la derecha  patrones de cuatro  objetos usando al menos tres variables.</w:t>
        </w:r>
      </w:ins>
    </w:p>
    <w:p w:rsidR="003B460D" w:rsidRPr="003B460D" w:rsidRDefault="003B460D" w:rsidP="003B460D">
      <w:pPr>
        <w:jc w:val="both"/>
        <w:rPr>
          <w:ins w:id="217" w:author="claudia fayad" w:date="2013-03-11T14:34:00Z"/>
          <w:rFonts w:ascii="Calibri" w:hAnsi="Calibri" w:cs="Calibri"/>
          <w:lang w:val="es-CO"/>
          <w:rPrChange w:id="218" w:author="claudia fayad" w:date="2013-03-11T14:34:00Z">
            <w:rPr>
              <w:ins w:id="219" w:author="claudia fayad" w:date="2013-03-11T14:34:00Z"/>
              <w:rFonts w:ascii="Calibri" w:hAnsi="Calibri" w:cs="Calibri"/>
            </w:rPr>
          </w:rPrChange>
        </w:rPr>
      </w:pPr>
    </w:p>
    <w:p w:rsidR="003B460D" w:rsidRPr="003B460D" w:rsidRDefault="003B460D" w:rsidP="003B460D">
      <w:pPr>
        <w:jc w:val="both"/>
        <w:rPr>
          <w:ins w:id="220" w:author="claudia fayad" w:date="2013-03-11T14:34:00Z"/>
          <w:lang w:val="es-CO"/>
          <w:rPrChange w:id="221" w:author="claudia fayad" w:date="2013-03-11T14:34:00Z">
            <w:rPr>
              <w:ins w:id="222" w:author="claudia fayad" w:date="2013-03-11T14:34:00Z"/>
            </w:rPr>
          </w:rPrChange>
        </w:rPr>
      </w:pPr>
      <w:ins w:id="223" w:author="claudia fayad" w:date="2013-03-11T14:34:00Z">
        <w:r w:rsidRPr="003B460D">
          <w:rPr>
            <w:rFonts w:ascii="Calibri" w:hAnsi="Calibri" w:cs="Calibri"/>
            <w:lang w:val="es-CO"/>
            <w:rPrChange w:id="224" w:author="claudia fayad" w:date="2013-03-11T14:34:00Z">
              <w:rPr>
                <w:rFonts w:ascii="Calibri" w:hAnsi="Calibri" w:cs="Calibri"/>
              </w:rPr>
            </w:rPrChange>
          </w:rPr>
          <w:t xml:space="preserve">En el eje de Número (Number), _______ </w:t>
        </w:r>
        <w:r w:rsidRPr="003B460D">
          <w:rPr>
            <w:lang w:val="es-CO"/>
            <w:rPrChange w:id="225" w:author="claudia fayad" w:date="2013-03-11T14:34:00Z">
              <w:rPr/>
            </w:rPrChange>
          </w:rPr>
          <w:t>logró identificar los números hasta el  30 en inglés al igual que asignar el número a la cantidad de objet</w:t>
        </w:r>
        <w:r w:rsidR="00460164" w:rsidRPr="00460164">
          <w:rPr>
            <w:lang w:val="es-CO"/>
          </w:rPr>
          <w:t>os correspondiente hasta el 30.</w:t>
        </w:r>
        <w:r w:rsidRPr="003B460D">
          <w:rPr>
            <w:lang w:val="es-CO"/>
            <w:rPrChange w:id="226" w:author="claudia fayad" w:date="2013-03-11T14:34:00Z">
              <w:rPr/>
            </w:rPrChange>
          </w:rPr>
          <w:t xml:space="preserve"> </w:t>
        </w:r>
        <w:r w:rsidRPr="003B460D">
          <w:rPr>
            <w:color w:val="FF0000"/>
            <w:lang w:val="es-CO"/>
            <w:rPrChange w:id="227" w:author="claudia fayad" w:date="2013-03-11T14:34:00Z">
              <w:rPr>
                <w:color w:val="FF0000"/>
              </w:rPr>
            </w:rPrChange>
          </w:rPr>
          <w:t>Logró hacer estimación de cantidades hasta el 30 en fo</w:t>
        </w:r>
        <w:r w:rsidR="00460164" w:rsidRPr="00460164">
          <w:rPr>
            <w:color w:val="FF0000"/>
            <w:lang w:val="es-CO"/>
          </w:rPr>
          <w:t>rma cercana a la cantidad real.</w:t>
        </w:r>
        <w:r w:rsidRPr="003B460D">
          <w:rPr>
            <w:color w:val="FF0000"/>
            <w:lang w:val="es-CO"/>
            <w:rPrChange w:id="228" w:author="claudia fayad" w:date="2013-03-11T14:34:00Z">
              <w:rPr>
                <w:color w:val="FF0000"/>
              </w:rPr>
            </w:rPrChange>
          </w:rPr>
          <w:t xml:space="preserve"> </w:t>
        </w:r>
        <w:r w:rsidRPr="003B460D">
          <w:rPr>
            <w:lang w:val="es-CO"/>
            <w:rPrChange w:id="229" w:author="claudia fayad" w:date="2013-03-11T14:34:00Z">
              <w:rPr/>
            </w:rPrChange>
          </w:rPr>
          <w:t xml:space="preserve">Usando objetos encontró, dibujó y ordenó  varios  enlaces posibles de los números hasta </w:t>
        </w:r>
        <w:proofErr w:type="spellStart"/>
        <w:r w:rsidRPr="003B460D">
          <w:rPr>
            <w:lang w:val="es-CO"/>
            <w:rPrChange w:id="230" w:author="claudia fayad" w:date="2013-03-11T14:34:00Z">
              <w:rPr/>
            </w:rPrChange>
          </w:rPr>
          <w:t>el</w:t>
        </w:r>
        <w:proofErr w:type="spellEnd"/>
        <w:r w:rsidRPr="003B460D">
          <w:rPr>
            <w:lang w:val="es-CO"/>
            <w:rPrChange w:id="231" w:author="claudia fayad" w:date="2013-03-11T14:34:00Z">
              <w:rPr/>
            </w:rPrChange>
          </w:rPr>
          <w:t xml:space="preserve"> ____ y escribió las ecuaciones correspondie</w:t>
        </w:r>
        <w:r w:rsidR="00460164" w:rsidRPr="00A52594">
          <w:rPr>
            <w:lang w:val="es-CO"/>
          </w:rPr>
          <w:t>ntes.  Utilizando objetos, creó</w:t>
        </w:r>
        <w:r w:rsidRPr="003B460D">
          <w:rPr>
            <w:lang w:val="es-CO"/>
            <w:rPrChange w:id="232" w:author="claudia fayad" w:date="2013-03-11T14:34:00Z">
              <w:rPr/>
            </w:rPrChange>
          </w:rPr>
          <w:t xml:space="preserve"> historias de sumas y restas sencillas a partir de estas combinaciones.  </w:t>
        </w:r>
      </w:ins>
    </w:p>
    <w:p w:rsidR="003B460D" w:rsidRPr="003B460D" w:rsidRDefault="003B460D" w:rsidP="003B460D">
      <w:pPr>
        <w:widowControl w:val="0"/>
        <w:rPr>
          <w:ins w:id="233" w:author="claudia fayad" w:date="2013-03-11T14:34:00Z"/>
          <w:b/>
          <w:lang w:val="es-CO"/>
          <w:rPrChange w:id="234" w:author="claudia fayad" w:date="2013-03-11T14:34:00Z">
            <w:rPr>
              <w:ins w:id="235" w:author="claudia fayad" w:date="2013-03-11T14:34:00Z"/>
              <w:b/>
            </w:rPr>
          </w:rPrChange>
        </w:rPr>
      </w:pPr>
    </w:p>
    <w:p w:rsidR="003B460D" w:rsidRPr="003B460D" w:rsidRDefault="003B460D" w:rsidP="003B460D">
      <w:pPr>
        <w:widowControl w:val="0"/>
        <w:rPr>
          <w:ins w:id="236" w:author="claudia fayad" w:date="2013-03-11T14:34:00Z"/>
          <w:b/>
          <w:lang w:val="es-CO"/>
          <w:rPrChange w:id="237" w:author="claudia fayad" w:date="2013-03-11T14:34:00Z">
            <w:rPr>
              <w:ins w:id="238" w:author="claudia fayad" w:date="2013-03-11T14:34:00Z"/>
              <w:b/>
            </w:rPr>
          </w:rPrChange>
        </w:rPr>
      </w:pPr>
      <w:ins w:id="239" w:author="claudia fayad" w:date="2013-03-11T14:34:00Z">
        <w:r w:rsidRPr="003B460D">
          <w:rPr>
            <w:b/>
            <w:lang w:val="es-CO"/>
            <w:rPrChange w:id="240" w:author="claudia fayad" w:date="2013-03-11T14:34:00Z">
              <w:rPr>
                <w:b/>
              </w:rPr>
            </w:rPrChange>
          </w:rPr>
          <w:t>BÁSICO</w:t>
        </w:r>
      </w:ins>
    </w:p>
    <w:p w:rsidR="003B460D" w:rsidRPr="003B460D" w:rsidRDefault="003B460D" w:rsidP="003B460D">
      <w:pPr>
        <w:jc w:val="both"/>
        <w:rPr>
          <w:ins w:id="241" w:author="claudia fayad" w:date="2013-03-11T14:34:00Z"/>
          <w:lang w:val="es-CO"/>
          <w:rPrChange w:id="242" w:author="claudia fayad" w:date="2013-03-11T14:34:00Z">
            <w:rPr>
              <w:ins w:id="243" w:author="claudia fayad" w:date="2013-03-11T14:34:00Z"/>
            </w:rPr>
          </w:rPrChange>
        </w:rPr>
      </w:pPr>
      <w:ins w:id="244" w:author="claudia fayad" w:date="2013-03-11T14:34:00Z">
        <w:r w:rsidRPr="003B460D">
          <w:rPr>
            <w:rFonts w:ascii="Calibri" w:hAnsi="Calibri" w:cs="Calibri"/>
            <w:lang w:val="es-CO"/>
            <w:rPrChange w:id="245" w:author="claudia fayad" w:date="2013-03-11T14:34:00Z">
              <w:rPr>
                <w:rFonts w:ascii="Calibri" w:hAnsi="Calibri" w:cs="Calibri"/>
              </w:rPr>
            </w:rPrChange>
          </w:rPr>
          <w:t>En el eje de Manejo de Datos (</w:t>
        </w:r>
        <w:proofErr w:type="spellStart"/>
        <w:r w:rsidRPr="003B460D">
          <w:rPr>
            <w:rFonts w:ascii="Calibri" w:hAnsi="Calibri" w:cs="Calibri"/>
            <w:lang w:val="es-CO"/>
            <w:rPrChange w:id="246" w:author="claudia fayad" w:date="2013-03-11T14:34:00Z">
              <w:rPr>
                <w:rFonts w:ascii="Calibri" w:hAnsi="Calibri" w:cs="Calibri"/>
              </w:rPr>
            </w:rPrChange>
          </w:rPr>
          <w:t>Handling</w:t>
        </w:r>
        <w:proofErr w:type="spellEnd"/>
        <w:r w:rsidRPr="003B460D">
          <w:rPr>
            <w:rFonts w:ascii="Calibri" w:hAnsi="Calibri" w:cs="Calibri"/>
            <w:lang w:val="es-CO"/>
            <w:rPrChange w:id="247" w:author="claudia fayad" w:date="2013-03-11T14:34:00Z">
              <w:rPr>
                <w:rFonts w:ascii="Calibri" w:hAnsi="Calibri" w:cs="Calibri"/>
              </w:rPr>
            </w:rPrChange>
          </w:rPr>
          <w:t xml:space="preserve"> data), ________ r</w:t>
        </w:r>
        <w:r w:rsidRPr="003B460D">
          <w:rPr>
            <w:lang w:val="es-CO"/>
            <w:rPrChange w:id="248" w:author="claudia fayad" w:date="2013-03-11T14:34:00Z">
              <w:rPr/>
            </w:rPrChange>
          </w:rPr>
          <w:t>ecolect</w:t>
        </w:r>
        <w:r w:rsidR="00A52594" w:rsidRPr="00A52594">
          <w:rPr>
            <w:lang w:val="es-CO"/>
          </w:rPr>
          <w:t>ó, registró datos y los organiz</w:t>
        </w:r>
      </w:ins>
      <w:ins w:id="249" w:author="claudia fayad" w:date="2013-03-11T14:47:00Z">
        <w:r w:rsidR="00A52594">
          <w:rPr>
            <w:lang w:val="es-CO"/>
          </w:rPr>
          <w:t>ó</w:t>
        </w:r>
      </w:ins>
      <w:ins w:id="250" w:author="claudia fayad" w:date="2013-03-11T14:34:00Z">
        <w:r w:rsidR="00A52594" w:rsidRPr="00A52594">
          <w:rPr>
            <w:lang w:val="es-CO"/>
          </w:rPr>
          <w:t xml:space="preserve"> en un gráfico de barras, pero</w:t>
        </w:r>
        <w:r w:rsidRPr="003B460D">
          <w:rPr>
            <w:lang w:val="es-CO"/>
            <w:rPrChange w:id="251" w:author="claudia fayad" w:date="2013-03-11T14:34:00Z">
              <w:rPr/>
            </w:rPrChange>
          </w:rPr>
          <w:t xml:space="preserve"> necesita mayor claridad para que la información registrada  corresponda al trazado representado sobre el plano. Demostró comprensión del concepto de </w:t>
        </w:r>
        <w:r w:rsidR="00A52594" w:rsidRPr="00A52594">
          <w:rPr>
            <w:lang w:val="es-CO"/>
          </w:rPr>
          <w:t xml:space="preserve">inclusión de clase al explicar </w:t>
        </w:r>
        <w:r w:rsidRPr="003B460D">
          <w:rPr>
            <w:lang w:val="es-CO"/>
            <w:rPrChange w:id="252" w:author="claudia fayad" w:date="2013-03-11T14:34:00Z">
              <w:rPr/>
            </w:rPrChange>
          </w:rPr>
          <w:t>que la par</w:t>
        </w:r>
        <w:r w:rsidR="00A52594" w:rsidRPr="00A52594">
          <w:rPr>
            <w:lang w:val="es-CO"/>
          </w:rPr>
          <w:t>te está contenida en el todo. (</w:t>
        </w:r>
      </w:ins>
      <w:ins w:id="253" w:author="claudia fayad" w:date="2013-03-11T14:47:00Z">
        <w:r w:rsidR="00A52594">
          <w:rPr>
            <w:lang w:val="es-CO"/>
          </w:rPr>
          <w:t>“Los p</w:t>
        </w:r>
      </w:ins>
      <w:ins w:id="254" w:author="claudia fayad" w:date="2013-03-11T14:34:00Z">
        <w:r w:rsidRPr="003B460D">
          <w:rPr>
            <w:lang w:val="es-CO"/>
            <w:rPrChange w:id="255" w:author="claudia fayad" w:date="2013-03-11T14:34:00Z">
              <w:rPr/>
            </w:rPrChange>
          </w:rPr>
          <w:t>erros son parte de los animales</w:t>
        </w:r>
      </w:ins>
      <w:ins w:id="256" w:author="claudia fayad" w:date="2013-03-11T14:47:00Z">
        <w:r w:rsidR="00A52594">
          <w:rPr>
            <w:lang w:val="es-CO"/>
          </w:rPr>
          <w:t>”</w:t>
        </w:r>
      </w:ins>
      <w:ins w:id="257" w:author="claudia fayad" w:date="2013-03-11T14:34:00Z">
        <w:r w:rsidRPr="003B460D">
          <w:rPr>
            <w:lang w:val="es-CO"/>
            <w:rPrChange w:id="258" w:author="claudia fayad" w:date="2013-03-11T14:34:00Z">
              <w:rPr/>
            </w:rPrChange>
          </w:rPr>
          <w:t>). Identificó los posibles resultados</w:t>
        </w:r>
        <w:r w:rsidR="00A52594" w:rsidRPr="00A52594">
          <w:rPr>
            <w:lang w:val="es-CO"/>
          </w:rPr>
          <w:t xml:space="preserve">  utilizando  material concreto</w:t>
        </w:r>
        <w:r w:rsidRPr="003B460D">
          <w:rPr>
            <w:lang w:val="es-CO"/>
            <w:rPrChange w:id="259" w:author="claudia fayad" w:date="2013-03-11T14:34:00Z">
              <w:rPr/>
            </w:rPrChange>
          </w:rPr>
          <w:t xml:space="preserve"> </w:t>
        </w:r>
      </w:ins>
      <w:ins w:id="260" w:author="claudia fayad" w:date="2013-03-11T14:47:00Z">
        <w:r w:rsidR="00A52594">
          <w:rPr>
            <w:lang w:val="es-CO"/>
          </w:rPr>
          <w:t>(</w:t>
        </w:r>
      </w:ins>
      <w:ins w:id="261" w:author="claudia fayad" w:date="2013-03-11T14:34:00Z">
        <w:r w:rsidRPr="003B460D">
          <w:rPr>
            <w:lang w:val="es-CO"/>
            <w:rPrChange w:id="262" w:author="claudia fayad" w:date="2013-03-11T14:34:00Z">
              <w:rPr/>
            </w:rPrChange>
          </w:rPr>
          <w:t xml:space="preserve">“will </w:t>
        </w:r>
        <w:proofErr w:type="spellStart"/>
        <w:r w:rsidRPr="003B460D">
          <w:rPr>
            <w:lang w:val="es-CO"/>
            <w:rPrChange w:id="263" w:author="claudia fayad" w:date="2013-03-11T14:34:00Z">
              <w:rPr/>
            </w:rPrChange>
          </w:rPr>
          <w:t>happen</w:t>
        </w:r>
        <w:proofErr w:type="spellEnd"/>
        <w:r w:rsidRPr="003B460D">
          <w:rPr>
            <w:lang w:val="es-CO"/>
            <w:rPrChange w:id="264" w:author="claudia fayad" w:date="2013-03-11T14:34:00Z">
              <w:rPr/>
            </w:rPrChange>
          </w:rPr>
          <w:t>”, “</w:t>
        </w:r>
        <w:proofErr w:type="spellStart"/>
        <w:r w:rsidRPr="003B460D">
          <w:rPr>
            <w:lang w:val="es-CO"/>
            <w:rPrChange w:id="265" w:author="claudia fayad" w:date="2013-03-11T14:34:00Z">
              <w:rPr/>
            </w:rPrChange>
          </w:rPr>
          <w:t>might</w:t>
        </w:r>
        <w:proofErr w:type="spellEnd"/>
        <w:r w:rsidRPr="003B460D">
          <w:rPr>
            <w:lang w:val="es-CO"/>
            <w:rPrChange w:id="266" w:author="claudia fayad" w:date="2013-03-11T14:34:00Z">
              <w:rPr/>
            </w:rPrChange>
          </w:rPr>
          <w:t xml:space="preserve"> </w:t>
        </w:r>
        <w:proofErr w:type="spellStart"/>
        <w:r w:rsidRPr="003B460D">
          <w:rPr>
            <w:lang w:val="es-CO"/>
            <w:rPrChange w:id="267" w:author="claudia fayad" w:date="2013-03-11T14:34:00Z">
              <w:rPr/>
            </w:rPrChange>
          </w:rPr>
          <w:t>happen</w:t>
        </w:r>
        <w:proofErr w:type="spellEnd"/>
        <w:r w:rsidRPr="003B460D">
          <w:rPr>
            <w:lang w:val="es-CO"/>
            <w:rPrChange w:id="268" w:author="claudia fayad" w:date="2013-03-11T14:34:00Z">
              <w:rPr/>
            </w:rPrChange>
          </w:rPr>
          <w:t>”, “</w:t>
        </w:r>
        <w:proofErr w:type="spellStart"/>
        <w:r w:rsidRPr="003B460D">
          <w:rPr>
            <w:lang w:val="es-CO"/>
            <w:rPrChange w:id="269" w:author="claudia fayad" w:date="2013-03-11T14:34:00Z">
              <w:rPr/>
            </w:rPrChange>
          </w:rPr>
          <w:t>won´t</w:t>
        </w:r>
        <w:proofErr w:type="spellEnd"/>
        <w:r w:rsidRPr="003B460D">
          <w:rPr>
            <w:lang w:val="es-CO"/>
            <w:rPrChange w:id="270" w:author="claudia fayad" w:date="2013-03-11T14:34:00Z">
              <w:rPr/>
            </w:rPrChange>
          </w:rPr>
          <w:t xml:space="preserve"> </w:t>
        </w:r>
        <w:proofErr w:type="spellStart"/>
        <w:r w:rsidRPr="003B460D">
          <w:rPr>
            <w:lang w:val="es-CO"/>
            <w:rPrChange w:id="271" w:author="claudia fayad" w:date="2013-03-11T14:34:00Z">
              <w:rPr/>
            </w:rPrChange>
          </w:rPr>
          <w:t>happen</w:t>
        </w:r>
        <w:proofErr w:type="spellEnd"/>
        <w:r w:rsidRPr="003B460D">
          <w:rPr>
            <w:lang w:val="es-CO"/>
            <w:rPrChange w:id="272" w:author="claudia fayad" w:date="2013-03-11T14:34:00Z">
              <w:rPr/>
            </w:rPrChange>
          </w:rPr>
          <w:t>”</w:t>
        </w:r>
      </w:ins>
      <w:ins w:id="273" w:author="claudia fayad" w:date="2013-03-11T14:47:00Z">
        <w:r w:rsidR="00A52594">
          <w:rPr>
            <w:lang w:val="es-CO"/>
          </w:rPr>
          <w:t>)</w:t>
        </w:r>
      </w:ins>
      <w:ins w:id="274" w:author="claudia fayad" w:date="2013-03-11T14:34:00Z">
        <w:r w:rsidRPr="003B460D">
          <w:rPr>
            <w:lang w:val="es-CO"/>
            <w:rPrChange w:id="275" w:author="claudia fayad" w:date="2013-03-11T14:34:00Z">
              <w:rPr/>
            </w:rPrChange>
          </w:rPr>
          <w:t>.</w:t>
        </w:r>
      </w:ins>
    </w:p>
    <w:p w:rsidR="003B460D" w:rsidRPr="003B460D" w:rsidRDefault="003B460D" w:rsidP="003B460D">
      <w:pPr>
        <w:jc w:val="both"/>
        <w:rPr>
          <w:ins w:id="276" w:author="claudia fayad" w:date="2013-03-11T14:34:00Z"/>
          <w:lang w:val="es-CO"/>
          <w:rPrChange w:id="277" w:author="claudia fayad" w:date="2013-03-11T14:34:00Z">
            <w:rPr>
              <w:ins w:id="278" w:author="claudia fayad" w:date="2013-03-11T14:34:00Z"/>
            </w:rPr>
          </w:rPrChange>
        </w:rPr>
      </w:pPr>
      <w:ins w:id="279" w:author="claudia fayad" w:date="2013-03-11T14:34:00Z">
        <w:r w:rsidRPr="003B460D">
          <w:rPr>
            <w:rFonts w:ascii="Calibri" w:hAnsi="Calibri" w:cs="Calibri"/>
            <w:lang w:val="es-CO"/>
            <w:rPrChange w:id="280" w:author="claudia fayad" w:date="2013-03-11T14:34:00Z">
              <w:rPr>
                <w:rFonts w:ascii="Calibri" w:hAnsi="Calibri" w:cs="Calibri"/>
              </w:rPr>
            </w:rPrChange>
          </w:rPr>
          <w:t>En el</w:t>
        </w:r>
        <w:r w:rsidR="00A11952" w:rsidRPr="00A11952">
          <w:rPr>
            <w:rFonts w:ascii="Calibri" w:hAnsi="Calibri" w:cs="Calibri"/>
            <w:lang w:val="es-CO"/>
          </w:rPr>
          <w:t xml:space="preserve"> eje de Medición (</w:t>
        </w:r>
        <w:proofErr w:type="spellStart"/>
        <w:r w:rsidR="00A11952" w:rsidRPr="00A11952">
          <w:rPr>
            <w:rFonts w:ascii="Calibri" w:hAnsi="Calibri" w:cs="Calibri"/>
            <w:lang w:val="es-CO"/>
          </w:rPr>
          <w:t>Measurement</w:t>
        </w:r>
        <w:proofErr w:type="spellEnd"/>
        <w:r w:rsidR="00A11952" w:rsidRPr="00A11952">
          <w:rPr>
            <w:rFonts w:ascii="Calibri" w:hAnsi="Calibri" w:cs="Calibri"/>
            <w:lang w:val="es-CO"/>
          </w:rPr>
          <w:t>),</w:t>
        </w:r>
        <w:r w:rsidRPr="003B460D">
          <w:rPr>
            <w:rFonts w:ascii="Calibri" w:hAnsi="Calibri" w:cs="Calibri"/>
            <w:lang w:val="es-CO"/>
            <w:rPrChange w:id="281" w:author="claudia fayad" w:date="2013-03-11T14:34:00Z">
              <w:rPr>
                <w:rFonts w:ascii="Calibri" w:hAnsi="Calibri" w:cs="Calibri"/>
              </w:rPr>
            </w:rPrChange>
          </w:rPr>
          <w:t xml:space="preserve"> con intervención del </w:t>
        </w:r>
      </w:ins>
      <w:ins w:id="282" w:author="claudia fayad" w:date="2013-03-11T14:48:00Z">
        <w:r w:rsidR="00A11952">
          <w:rPr>
            <w:rFonts w:ascii="Calibri" w:hAnsi="Calibri" w:cs="Calibri"/>
            <w:lang w:val="es-CO"/>
          </w:rPr>
          <w:t>maestro</w:t>
        </w:r>
      </w:ins>
      <w:ins w:id="283" w:author="claudia fayad" w:date="2013-03-11T14:34:00Z">
        <w:r w:rsidRPr="003B460D">
          <w:rPr>
            <w:rFonts w:ascii="Calibri" w:hAnsi="Calibri" w:cs="Calibri"/>
            <w:lang w:val="es-CO"/>
            <w:rPrChange w:id="284" w:author="claudia fayad" w:date="2013-03-11T14:34:00Z">
              <w:rPr>
                <w:rFonts w:ascii="Calibri" w:hAnsi="Calibri" w:cs="Calibri"/>
              </w:rPr>
            </w:rPrChange>
          </w:rPr>
          <w:t xml:space="preserve"> i</w:t>
        </w:r>
        <w:r w:rsidR="00A11952" w:rsidRPr="00A11952">
          <w:rPr>
            <w:lang w:val="es-CO"/>
          </w:rPr>
          <w:t>dentific</w:t>
        </w:r>
      </w:ins>
      <w:ins w:id="285" w:author="claudia fayad" w:date="2013-03-11T14:48:00Z">
        <w:r w:rsidR="00A11952">
          <w:rPr>
            <w:lang w:val="es-CO"/>
          </w:rPr>
          <w:t>ó</w:t>
        </w:r>
      </w:ins>
      <w:ins w:id="286" w:author="claudia fayad" w:date="2013-03-11T14:34:00Z">
        <w:r w:rsidRPr="003B460D">
          <w:rPr>
            <w:lang w:val="es-CO"/>
            <w:rPrChange w:id="287" w:author="claudia fayad" w:date="2013-03-11T14:34:00Z">
              <w:rPr/>
            </w:rPrChange>
          </w:rPr>
          <w:t xml:space="preserve"> los atributos de altura y peso al comparar los objetos, al igua</w:t>
        </w:r>
        <w:r w:rsidR="00A11952" w:rsidRPr="00A11952">
          <w:rPr>
            <w:lang w:val="es-CO"/>
          </w:rPr>
          <w:t>l que estim</w:t>
        </w:r>
      </w:ins>
      <w:ins w:id="288" w:author="claudia fayad" w:date="2013-03-11T14:48:00Z">
        <w:r w:rsidR="00A11952">
          <w:rPr>
            <w:lang w:val="es-CO"/>
          </w:rPr>
          <w:t>ó</w:t>
        </w:r>
      </w:ins>
      <w:ins w:id="289" w:author="claudia fayad" w:date="2013-03-11T14:34:00Z">
        <w:r w:rsidR="00A11952" w:rsidRPr="00A11952">
          <w:rPr>
            <w:lang w:val="es-CO"/>
          </w:rPr>
          <w:t>, compar</w:t>
        </w:r>
      </w:ins>
      <w:ins w:id="290" w:author="claudia fayad" w:date="2013-03-11T14:48:00Z">
        <w:r w:rsidR="00A11952">
          <w:rPr>
            <w:lang w:val="es-CO"/>
          </w:rPr>
          <w:t>ó</w:t>
        </w:r>
      </w:ins>
      <w:ins w:id="291" w:author="claudia fayad" w:date="2013-03-11T14:34:00Z">
        <w:r w:rsidR="00A11952" w:rsidRPr="00A11952">
          <w:rPr>
            <w:lang w:val="es-CO"/>
          </w:rPr>
          <w:t xml:space="preserve"> y m</w:t>
        </w:r>
      </w:ins>
      <w:ins w:id="292" w:author="claudia fayad" w:date="2013-03-11T14:48:00Z">
        <w:r w:rsidR="00A11952">
          <w:rPr>
            <w:lang w:val="es-CO"/>
          </w:rPr>
          <w:t>idió</w:t>
        </w:r>
      </w:ins>
      <w:ins w:id="293" w:author="claudia fayad" w:date="2013-03-11T14:34:00Z">
        <w:r w:rsidRPr="003B460D">
          <w:rPr>
            <w:lang w:val="es-CO"/>
            <w:rPrChange w:id="294" w:author="claudia fayad" w:date="2013-03-11T14:34:00Z">
              <w:rPr/>
            </w:rPrChange>
          </w:rPr>
          <w:t>, la estatura (</w:t>
        </w:r>
        <w:proofErr w:type="spellStart"/>
        <w:r w:rsidRPr="003B460D">
          <w:rPr>
            <w:lang w:val="es-CO"/>
            <w:rPrChange w:id="295" w:author="claudia fayad" w:date="2013-03-11T14:34:00Z">
              <w:rPr/>
            </w:rPrChange>
          </w:rPr>
          <w:t>Height</w:t>
        </w:r>
        <w:proofErr w:type="spellEnd"/>
        <w:r w:rsidRPr="003B460D">
          <w:rPr>
            <w:lang w:val="es-CO"/>
            <w:rPrChange w:id="296" w:author="claudia fayad" w:date="2013-03-11T14:34:00Z">
              <w:rPr/>
            </w:rPrChange>
          </w:rPr>
          <w:t>) y el peso (</w:t>
        </w:r>
        <w:proofErr w:type="spellStart"/>
        <w:r w:rsidRPr="003B460D">
          <w:rPr>
            <w:lang w:val="es-CO"/>
            <w:rPrChange w:id="297" w:author="claudia fayad" w:date="2013-03-11T14:34:00Z">
              <w:rPr/>
            </w:rPrChange>
          </w:rPr>
          <w:t>Weight</w:t>
        </w:r>
        <w:proofErr w:type="spellEnd"/>
        <w:r w:rsidRPr="003B460D">
          <w:rPr>
            <w:lang w:val="es-CO"/>
            <w:rPrChange w:id="298" w:author="claudia fayad" w:date="2013-03-11T14:34:00Z">
              <w:rPr/>
            </w:rPrChange>
          </w:rPr>
          <w:t>) de algunos objetos, con unidades de medida no convencionales.</w:t>
        </w:r>
      </w:ins>
    </w:p>
    <w:p w:rsidR="003B460D" w:rsidRPr="003B460D" w:rsidRDefault="003B460D" w:rsidP="003B460D">
      <w:pPr>
        <w:jc w:val="both"/>
        <w:rPr>
          <w:ins w:id="299" w:author="claudia fayad" w:date="2013-03-11T14:34:00Z"/>
          <w:lang w:val="es-CO"/>
          <w:rPrChange w:id="300" w:author="claudia fayad" w:date="2013-03-11T14:34:00Z">
            <w:rPr>
              <w:ins w:id="301" w:author="claudia fayad" w:date="2013-03-11T14:34:00Z"/>
            </w:rPr>
          </w:rPrChange>
        </w:rPr>
      </w:pPr>
      <w:ins w:id="302" w:author="claudia fayad" w:date="2013-03-11T14:34:00Z">
        <w:r w:rsidRPr="003B460D">
          <w:rPr>
            <w:rFonts w:ascii="Calibri" w:hAnsi="Calibri" w:cs="Calibri"/>
            <w:lang w:val="es-CO"/>
            <w:rPrChange w:id="303" w:author="claudia fayad" w:date="2013-03-11T14:34:00Z">
              <w:rPr>
                <w:rFonts w:ascii="Calibri" w:hAnsi="Calibri" w:cs="Calibri"/>
              </w:rPr>
            </w:rPrChange>
          </w:rPr>
          <w:t>En el eje de Formas y espacio (</w:t>
        </w:r>
        <w:proofErr w:type="spellStart"/>
        <w:r w:rsidRPr="003B460D">
          <w:rPr>
            <w:rFonts w:ascii="Calibri" w:hAnsi="Calibri" w:cs="Calibri"/>
            <w:lang w:val="es-CO"/>
            <w:rPrChange w:id="304" w:author="claudia fayad" w:date="2013-03-11T14:34:00Z">
              <w:rPr>
                <w:rFonts w:ascii="Calibri" w:hAnsi="Calibri" w:cs="Calibri"/>
              </w:rPr>
            </w:rPrChange>
          </w:rPr>
          <w:t>Shape</w:t>
        </w:r>
        <w:proofErr w:type="spellEnd"/>
        <w:r w:rsidRPr="003B460D">
          <w:rPr>
            <w:rFonts w:ascii="Calibri" w:hAnsi="Calibri" w:cs="Calibri"/>
            <w:lang w:val="es-CO"/>
            <w:rPrChange w:id="305" w:author="claudia fayad" w:date="2013-03-11T14:34:00Z">
              <w:rPr>
                <w:rFonts w:ascii="Calibri" w:hAnsi="Calibri" w:cs="Calibri"/>
              </w:rPr>
            </w:rPrChange>
          </w:rPr>
          <w:t xml:space="preserve"> and </w:t>
        </w:r>
        <w:proofErr w:type="spellStart"/>
        <w:r w:rsidRPr="003B460D">
          <w:rPr>
            <w:rFonts w:ascii="Calibri" w:hAnsi="Calibri" w:cs="Calibri"/>
            <w:lang w:val="es-CO"/>
            <w:rPrChange w:id="306" w:author="claudia fayad" w:date="2013-03-11T14:34:00Z">
              <w:rPr>
                <w:rFonts w:ascii="Calibri" w:hAnsi="Calibri" w:cs="Calibri"/>
              </w:rPr>
            </w:rPrChange>
          </w:rPr>
          <w:t>Space</w:t>
        </w:r>
        <w:proofErr w:type="spellEnd"/>
        <w:r w:rsidRPr="003B460D">
          <w:rPr>
            <w:rFonts w:ascii="Calibri" w:hAnsi="Calibri" w:cs="Calibri"/>
            <w:lang w:val="es-CO"/>
            <w:rPrChange w:id="307" w:author="claudia fayad" w:date="2013-03-11T14:34:00Z">
              <w:rPr>
                <w:rFonts w:ascii="Calibri" w:hAnsi="Calibri" w:cs="Calibri"/>
              </w:rPr>
            </w:rPrChange>
          </w:rPr>
          <w:t xml:space="preserve">), _______  </w:t>
        </w:r>
        <w:r w:rsidR="000C0C72" w:rsidRPr="000C0C72">
          <w:rPr>
            <w:lang w:val="es-CO"/>
          </w:rPr>
          <w:t>logró clasificar la</w:t>
        </w:r>
        <w:r w:rsidRPr="003B460D">
          <w:rPr>
            <w:lang w:val="es-CO"/>
            <w:rPrChange w:id="308" w:author="claudia fayad" w:date="2013-03-11T14:34:00Z">
              <w:rPr/>
            </w:rPrChange>
          </w:rPr>
          <w:t xml:space="preserve"> mayoría de figuras tridimensionales (____  ____ ______) en objetos de su entorno e identificó el concepto de Simetría (</w:t>
        </w:r>
        <w:proofErr w:type="spellStart"/>
        <w:r w:rsidRPr="003B460D">
          <w:rPr>
            <w:lang w:val="es-CO"/>
            <w:rPrChange w:id="309" w:author="claudia fayad" w:date="2013-03-11T14:34:00Z">
              <w:rPr/>
            </w:rPrChange>
          </w:rPr>
          <w:t>Symmetry</w:t>
        </w:r>
        <w:proofErr w:type="spellEnd"/>
        <w:r w:rsidRPr="003B460D">
          <w:rPr>
            <w:lang w:val="es-CO"/>
            <w:rPrChange w:id="310" w:author="claudia fayad" w:date="2013-03-11T14:34:00Z">
              <w:rPr/>
            </w:rPrChange>
          </w:rPr>
          <w:t>) en algunas figuras de su entorno. Requirió de la intervención del profesor  para dibujar un mapa sencillo</w:t>
        </w:r>
      </w:ins>
      <w:ins w:id="311" w:author="claudia fayad" w:date="2013-03-11T14:50:00Z">
        <w:r w:rsidR="00AC05D8">
          <w:rPr>
            <w:lang w:val="es-CO"/>
          </w:rPr>
          <w:t>,</w:t>
        </w:r>
      </w:ins>
      <w:ins w:id="312" w:author="claudia fayad" w:date="2013-03-11T14:34:00Z">
        <w:r w:rsidRPr="003B460D">
          <w:rPr>
            <w:lang w:val="es-CO"/>
            <w:rPrChange w:id="313" w:author="claudia fayad" w:date="2013-03-11T14:34:00Z">
              <w:rPr/>
            </w:rPrChange>
          </w:rPr>
          <w:t xml:space="preserve"> ubicando el punto de partida y de llegada.</w:t>
        </w:r>
      </w:ins>
    </w:p>
    <w:p w:rsidR="003B460D" w:rsidRPr="003B460D" w:rsidRDefault="003B460D" w:rsidP="003B460D">
      <w:pPr>
        <w:jc w:val="both"/>
        <w:rPr>
          <w:ins w:id="314" w:author="claudia fayad" w:date="2013-03-11T14:34:00Z"/>
          <w:rFonts w:ascii="Calibri" w:hAnsi="Calibri" w:cs="Calibri"/>
          <w:lang w:val="es-CO"/>
          <w:rPrChange w:id="315" w:author="claudia fayad" w:date="2013-03-11T14:34:00Z">
            <w:rPr>
              <w:ins w:id="316" w:author="claudia fayad" w:date="2013-03-11T14:34:00Z"/>
              <w:rFonts w:ascii="Calibri" w:hAnsi="Calibri" w:cs="Calibri"/>
            </w:rPr>
          </w:rPrChange>
        </w:rPr>
      </w:pPr>
      <w:ins w:id="317" w:author="claudia fayad" w:date="2013-03-11T14:34:00Z">
        <w:r w:rsidRPr="003B460D">
          <w:rPr>
            <w:rFonts w:ascii="Calibri" w:hAnsi="Calibri" w:cs="Calibri"/>
            <w:lang w:val="es-CO"/>
            <w:rPrChange w:id="318" w:author="claudia fayad" w:date="2013-03-11T14:34:00Z">
              <w:rPr>
                <w:rFonts w:ascii="Calibri" w:hAnsi="Calibri" w:cs="Calibri"/>
              </w:rPr>
            </w:rPrChange>
          </w:rPr>
          <w:t>En el eje de Patrones y Funciones (</w:t>
        </w:r>
        <w:proofErr w:type="spellStart"/>
        <w:r w:rsidRPr="003B460D">
          <w:rPr>
            <w:rFonts w:ascii="Calibri" w:hAnsi="Calibri" w:cs="Calibri"/>
            <w:lang w:val="es-CO"/>
            <w:rPrChange w:id="319" w:author="claudia fayad" w:date="2013-03-11T14:34:00Z">
              <w:rPr>
                <w:rFonts w:ascii="Calibri" w:hAnsi="Calibri" w:cs="Calibri"/>
              </w:rPr>
            </w:rPrChange>
          </w:rPr>
          <w:t>Patterns</w:t>
        </w:r>
        <w:proofErr w:type="spellEnd"/>
        <w:r w:rsidRPr="003B460D">
          <w:rPr>
            <w:rFonts w:ascii="Calibri" w:hAnsi="Calibri" w:cs="Calibri"/>
            <w:lang w:val="es-CO"/>
            <w:rPrChange w:id="320" w:author="claudia fayad" w:date="2013-03-11T14:34:00Z">
              <w:rPr>
                <w:rFonts w:ascii="Calibri" w:hAnsi="Calibri" w:cs="Calibri"/>
              </w:rPr>
            </w:rPrChange>
          </w:rPr>
          <w:t xml:space="preserve"> and </w:t>
        </w:r>
        <w:proofErr w:type="spellStart"/>
        <w:r w:rsidRPr="003B460D">
          <w:rPr>
            <w:rFonts w:ascii="Calibri" w:hAnsi="Calibri" w:cs="Calibri"/>
            <w:lang w:val="es-CO"/>
            <w:rPrChange w:id="321" w:author="claudia fayad" w:date="2013-03-11T14:34:00Z">
              <w:rPr>
                <w:rFonts w:ascii="Calibri" w:hAnsi="Calibri" w:cs="Calibri"/>
              </w:rPr>
            </w:rPrChange>
          </w:rPr>
          <w:t>Function</w:t>
        </w:r>
        <w:proofErr w:type="spellEnd"/>
        <w:r w:rsidRPr="003B460D">
          <w:rPr>
            <w:rFonts w:ascii="Calibri" w:hAnsi="Calibri" w:cs="Calibri"/>
            <w:lang w:val="es-CO"/>
            <w:rPrChange w:id="322" w:author="claudia fayad" w:date="2013-03-11T14:34:00Z">
              <w:rPr>
                <w:rFonts w:ascii="Calibri" w:hAnsi="Calibri" w:cs="Calibri"/>
              </w:rPr>
            </w:rPrChange>
          </w:rPr>
          <w:t xml:space="preserve">), </w:t>
        </w:r>
        <w:r w:rsidRPr="003B460D">
          <w:rPr>
            <w:lang w:val="es-CO"/>
            <w:rPrChange w:id="323" w:author="claudia fayad" w:date="2013-03-11T14:34:00Z">
              <w:rPr/>
            </w:rPrChange>
          </w:rPr>
          <w:t>logró extender hacia la derecha  patrones de cuatro objetos usando al menos tres variables</w:t>
        </w:r>
      </w:ins>
      <w:ins w:id="324" w:author="claudia fayad" w:date="2013-03-11T14:52:00Z">
        <w:r w:rsidR="00AC05D8">
          <w:rPr>
            <w:lang w:val="es-CO"/>
          </w:rPr>
          <w:t>,</w:t>
        </w:r>
      </w:ins>
      <w:ins w:id="325" w:author="claudia fayad" w:date="2013-03-11T14:34:00Z">
        <w:r w:rsidR="00AC05D8" w:rsidRPr="00AC05D8">
          <w:rPr>
            <w:lang w:val="es-CO"/>
          </w:rPr>
          <w:t xml:space="preserve"> </w:t>
        </w:r>
      </w:ins>
      <w:ins w:id="326" w:author="claudia fayad" w:date="2013-03-11T14:52:00Z">
        <w:r w:rsidR="00AC05D8">
          <w:rPr>
            <w:lang w:val="es-CO"/>
          </w:rPr>
          <w:t>pero</w:t>
        </w:r>
      </w:ins>
      <w:ins w:id="327" w:author="claudia fayad" w:date="2013-03-11T14:34:00Z">
        <w:r w:rsidRPr="003B460D">
          <w:rPr>
            <w:lang w:val="es-CO"/>
            <w:rPrChange w:id="328" w:author="claudia fayad" w:date="2013-03-11T14:34:00Z">
              <w:rPr/>
            </w:rPrChange>
          </w:rPr>
          <w:t xml:space="preserve"> requirió de apoyo para extenderlos hacia la izquierda.</w:t>
        </w:r>
      </w:ins>
    </w:p>
    <w:p w:rsidR="003B460D" w:rsidRPr="003B460D" w:rsidRDefault="003B460D" w:rsidP="003B460D">
      <w:pPr>
        <w:jc w:val="both"/>
        <w:rPr>
          <w:ins w:id="329" w:author="claudia fayad" w:date="2013-03-11T14:34:00Z"/>
          <w:lang w:val="es-CO"/>
          <w:rPrChange w:id="330" w:author="claudia fayad" w:date="2013-03-11T14:34:00Z">
            <w:rPr>
              <w:ins w:id="331" w:author="claudia fayad" w:date="2013-03-11T14:34:00Z"/>
            </w:rPr>
          </w:rPrChange>
        </w:rPr>
      </w:pPr>
      <w:ins w:id="332" w:author="claudia fayad" w:date="2013-03-11T14:34:00Z">
        <w:r w:rsidRPr="003B460D">
          <w:rPr>
            <w:rFonts w:ascii="Calibri" w:hAnsi="Calibri" w:cs="Calibri"/>
            <w:lang w:val="es-CO"/>
            <w:rPrChange w:id="333" w:author="claudia fayad" w:date="2013-03-11T14:34:00Z">
              <w:rPr>
                <w:rFonts w:ascii="Calibri" w:hAnsi="Calibri" w:cs="Calibri"/>
              </w:rPr>
            </w:rPrChange>
          </w:rPr>
          <w:t xml:space="preserve">En el eje de Número (Number), _______ </w:t>
        </w:r>
        <w:r w:rsidR="00AC05D8" w:rsidRPr="00AC05D8">
          <w:rPr>
            <w:lang w:val="es-CO"/>
          </w:rPr>
          <w:t>logró identificar</w:t>
        </w:r>
        <w:r w:rsidRPr="003B460D">
          <w:rPr>
            <w:lang w:val="es-CO"/>
            <w:rPrChange w:id="334" w:author="claudia fayad" w:date="2013-03-11T14:34:00Z">
              <w:rPr/>
            </w:rPrChange>
          </w:rPr>
          <w:t xml:space="preserve"> la mayoría de los núm</w:t>
        </w:r>
        <w:r w:rsidR="00AC05D8" w:rsidRPr="00AC05D8">
          <w:rPr>
            <w:lang w:val="es-CO"/>
          </w:rPr>
          <w:t>eros hasta el  30  pero confund</w:t>
        </w:r>
      </w:ins>
      <w:ins w:id="335" w:author="claudia fayad" w:date="2013-03-11T14:52:00Z">
        <w:r w:rsidR="00AC05D8">
          <w:rPr>
            <w:lang w:val="es-CO"/>
          </w:rPr>
          <w:t>ió</w:t>
        </w:r>
      </w:ins>
      <w:ins w:id="336" w:author="claudia fayad" w:date="2013-03-11T14:34:00Z">
        <w:r w:rsidRPr="003B460D">
          <w:rPr>
            <w:lang w:val="es-CO"/>
            <w:rPrChange w:id="337" w:author="claudia fayad" w:date="2013-03-11T14:34:00Z">
              <w:rPr/>
            </w:rPrChange>
          </w:rPr>
          <w:t xml:space="preserve"> los siguientes números ___________ en in</w:t>
        </w:r>
        <w:r w:rsidR="00AC05D8" w:rsidRPr="00AC05D8">
          <w:rPr>
            <w:lang w:val="es-CO"/>
          </w:rPr>
          <w:t>glés. Logró asignar el número</w:t>
        </w:r>
        <w:r w:rsidRPr="003B460D">
          <w:rPr>
            <w:lang w:val="es-CO"/>
            <w:rPrChange w:id="338" w:author="claudia fayad" w:date="2013-03-11T14:34:00Z">
              <w:rPr/>
            </w:rPrChange>
          </w:rPr>
          <w:t xml:space="preserve"> a la cantidad de objetos correspond</w:t>
        </w:r>
        <w:r w:rsidR="00AC05D8" w:rsidRPr="00AC05D8">
          <w:rPr>
            <w:lang w:val="es-CO"/>
          </w:rPr>
          <w:t>iente en cantidades hasta el 30</w:t>
        </w:r>
      </w:ins>
      <w:ins w:id="339" w:author="claudia fayad" w:date="2013-03-11T14:53:00Z">
        <w:r w:rsidR="00AC05D8">
          <w:rPr>
            <w:lang w:val="es-CO"/>
          </w:rPr>
          <w:t>.</w:t>
        </w:r>
      </w:ins>
      <w:ins w:id="340" w:author="claudia fayad" w:date="2013-03-11T14:34:00Z">
        <w:r w:rsidR="00AC05D8" w:rsidRPr="00AC05D8">
          <w:rPr>
            <w:lang w:val="es-CO"/>
          </w:rPr>
          <w:t xml:space="preserve"> </w:t>
        </w:r>
      </w:ins>
      <w:ins w:id="341" w:author="claudia fayad" w:date="2013-03-11T14:53:00Z">
        <w:r w:rsidR="00AC05D8">
          <w:rPr>
            <w:lang w:val="es-CO"/>
          </w:rPr>
          <w:t>S</w:t>
        </w:r>
      </w:ins>
      <w:ins w:id="342" w:author="claudia fayad" w:date="2013-03-11T14:34:00Z">
        <w:r w:rsidRPr="003B460D">
          <w:rPr>
            <w:lang w:val="es-CO"/>
            <w:rPrChange w:id="343" w:author="claudia fayad" w:date="2013-03-11T14:34:00Z">
              <w:rPr/>
            </w:rPrChange>
          </w:rPr>
          <w:t>in embargo</w:t>
        </w:r>
      </w:ins>
      <w:ins w:id="344" w:author="claudia fayad" w:date="2013-03-11T14:53:00Z">
        <w:r w:rsidR="00AC05D8">
          <w:rPr>
            <w:lang w:val="es-CO"/>
          </w:rPr>
          <w:t>,</w:t>
        </w:r>
      </w:ins>
      <w:ins w:id="345" w:author="claudia fayad" w:date="2013-03-11T14:34:00Z">
        <w:r w:rsidRPr="003B460D">
          <w:rPr>
            <w:lang w:val="es-CO"/>
            <w:rPrChange w:id="346" w:author="claudia fayad" w:date="2013-03-11T14:34:00Z">
              <w:rPr/>
            </w:rPrChange>
          </w:rPr>
          <w:t xml:space="preserve"> </w:t>
        </w:r>
        <w:r w:rsidR="00AC05D8" w:rsidRPr="00AC05D8">
          <w:rPr>
            <w:lang w:val="es-CO"/>
          </w:rPr>
          <w:t>se confund</w:t>
        </w:r>
      </w:ins>
      <w:ins w:id="347" w:author="claudia fayad" w:date="2013-03-11T14:53:00Z">
        <w:r w:rsidR="00AC05D8">
          <w:rPr>
            <w:lang w:val="es-CO"/>
          </w:rPr>
          <w:t>ió</w:t>
        </w:r>
      </w:ins>
      <w:ins w:id="348" w:author="claudia fayad" w:date="2013-03-11T14:34:00Z">
        <w:r w:rsidRPr="003B460D">
          <w:rPr>
            <w:lang w:val="es-CO"/>
            <w:rPrChange w:id="349" w:author="claudia fayad" w:date="2013-03-11T14:34:00Z">
              <w:rPr/>
            </w:rPrChange>
          </w:rPr>
          <w:t xml:space="preserve"> al asignar el numeral a las siguientes cantidades____. </w:t>
        </w:r>
        <w:r w:rsidRPr="003B460D">
          <w:rPr>
            <w:color w:val="FF0000"/>
            <w:lang w:val="es-CO"/>
            <w:rPrChange w:id="350" w:author="claudia fayad" w:date="2013-03-11T14:34:00Z">
              <w:rPr>
                <w:color w:val="FF0000"/>
              </w:rPr>
            </w:rPrChange>
          </w:rPr>
          <w:t>Logró hacer estimación de cantidades hasta el 30</w:t>
        </w:r>
      </w:ins>
      <w:ins w:id="351" w:author="claudia fayad" w:date="2013-03-11T14:53:00Z">
        <w:r w:rsidR="00AC05D8">
          <w:rPr>
            <w:color w:val="FF0000"/>
            <w:lang w:val="es-CO"/>
          </w:rPr>
          <w:t>,</w:t>
        </w:r>
      </w:ins>
      <w:ins w:id="352" w:author="claudia fayad" w:date="2013-03-11T14:34:00Z">
        <w:r w:rsidRPr="003B460D">
          <w:rPr>
            <w:color w:val="FF0000"/>
            <w:lang w:val="es-CO"/>
            <w:rPrChange w:id="353" w:author="claudia fayad" w:date="2013-03-11T14:34:00Z">
              <w:rPr>
                <w:color w:val="FF0000"/>
              </w:rPr>
            </w:rPrChange>
          </w:rPr>
          <w:t xml:space="preserve"> acercándose un poco a la cantidad real.  </w:t>
        </w:r>
        <w:r w:rsidRPr="003B460D">
          <w:rPr>
            <w:lang w:val="es-CO"/>
            <w:rPrChange w:id="354" w:author="claudia fayad" w:date="2013-03-11T14:34:00Z">
              <w:rPr/>
            </w:rPrChange>
          </w:rPr>
          <w:t>Usando ob</w:t>
        </w:r>
        <w:r w:rsidR="00AC05D8" w:rsidRPr="00AC05D8">
          <w:rPr>
            <w:lang w:val="es-CO"/>
          </w:rPr>
          <w:t>jetos encontró, dibujó y ordenó</w:t>
        </w:r>
        <w:r w:rsidRPr="003B460D">
          <w:rPr>
            <w:lang w:val="es-CO"/>
            <w:rPrChange w:id="355" w:author="claudia fayad" w:date="2013-03-11T14:34:00Z">
              <w:rPr/>
            </w:rPrChange>
          </w:rPr>
          <w:t xml:space="preserve"> algunos enlaces posibles de los números hasta el ____.  </w:t>
        </w:r>
        <w:r w:rsidRPr="003B460D">
          <w:rPr>
            <w:color w:val="FF0000"/>
            <w:lang w:val="es-CO"/>
            <w:rPrChange w:id="356" w:author="claudia fayad" w:date="2013-03-11T14:34:00Z">
              <w:rPr>
                <w:color w:val="FF0000"/>
              </w:rPr>
            </w:rPrChange>
          </w:rPr>
          <w:t>Escribió sus ecuaciones con algunos errores (+ =),</w:t>
        </w:r>
        <w:r w:rsidR="00AC05D8" w:rsidRPr="00AC05D8">
          <w:rPr>
            <w:color w:val="FF0000"/>
            <w:lang w:val="es-CO"/>
          </w:rPr>
          <w:t xml:space="preserve"> pero se corrigió a sí mismo. </w:t>
        </w:r>
        <w:r w:rsidR="00AC05D8" w:rsidRPr="00AC05D8">
          <w:rPr>
            <w:lang w:val="es-CO"/>
          </w:rPr>
          <w:t xml:space="preserve">Con intervención del </w:t>
        </w:r>
      </w:ins>
      <w:ins w:id="357" w:author="claudia fayad" w:date="2013-03-11T14:54:00Z">
        <w:r w:rsidR="00AC05D8">
          <w:rPr>
            <w:lang w:val="es-CO"/>
          </w:rPr>
          <w:t>maestro,</w:t>
        </w:r>
      </w:ins>
      <w:ins w:id="358" w:author="claudia fayad" w:date="2013-03-11T14:34:00Z">
        <w:r w:rsidR="00AC05D8" w:rsidRPr="00BB2A31">
          <w:rPr>
            <w:lang w:val="es-CO"/>
          </w:rPr>
          <w:t xml:space="preserve"> creó</w:t>
        </w:r>
        <w:r w:rsidRPr="003B460D">
          <w:rPr>
            <w:lang w:val="es-CO"/>
            <w:rPrChange w:id="359" w:author="claudia fayad" w:date="2013-03-11T14:34:00Z">
              <w:rPr/>
            </w:rPrChange>
          </w:rPr>
          <w:t xml:space="preserve"> historias de sumas y restas sencillas a partir de estas combinaciones.  </w:t>
        </w:r>
      </w:ins>
    </w:p>
    <w:p w:rsidR="003B460D" w:rsidRPr="003B460D" w:rsidRDefault="003B460D" w:rsidP="003B460D">
      <w:pPr>
        <w:widowControl w:val="0"/>
        <w:rPr>
          <w:ins w:id="360" w:author="claudia fayad" w:date="2013-03-11T14:34:00Z"/>
          <w:rFonts w:ascii="Times New Roman" w:hAnsi="Times New Roman" w:cs="Times New Roman"/>
          <w:b/>
          <w:lang w:val="es-CO"/>
          <w:rPrChange w:id="361" w:author="claudia fayad" w:date="2013-03-11T14:34:00Z">
            <w:rPr>
              <w:ins w:id="362" w:author="claudia fayad" w:date="2013-03-11T14:34:00Z"/>
              <w:rFonts w:ascii="Times New Roman" w:hAnsi="Times New Roman" w:cs="Times New Roman"/>
              <w:b/>
            </w:rPr>
          </w:rPrChange>
        </w:rPr>
      </w:pPr>
      <w:ins w:id="363" w:author="claudia fayad" w:date="2013-03-11T14:34:00Z">
        <w:r w:rsidRPr="003B460D">
          <w:rPr>
            <w:b/>
            <w:lang w:val="es-CO"/>
            <w:rPrChange w:id="364" w:author="claudia fayad" w:date="2013-03-11T14:34:00Z">
              <w:rPr>
                <w:b/>
              </w:rPr>
            </w:rPrChange>
          </w:rPr>
          <w:t>BAJO</w:t>
        </w:r>
      </w:ins>
    </w:p>
    <w:p w:rsidR="003B460D" w:rsidRPr="00BB2A31" w:rsidRDefault="003B460D" w:rsidP="003B460D">
      <w:pPr>
        <w:widowControl w:val="0"/>
        <w:jc w:val="both"/>
        <w:rPr>
          <w:ins w:id="365" w:author="claudia fayad" w:date="2013-03-11T14:34:00Z"/>
          <w:lang w:val="es-CO"/>
          <w:rPrChange w:id="366" w:author="claudia fayad" w:date="2013-03-11T14:54:00Z">
            <w:rPr>
              <w:ins w:id="367" w:author="claudia fayad" w:date="2013-03-11T14:34:00Z"/>
            </w:rPr>
          </w:rPrChange>
        </w:rPr>
      </w:pPr>
      <w:ins w:id="368" w:author="claudia fayad" w:date="2013-03-11T14:34:00Z">
        <w:r w:rsidRPr="003B460D">
          <w:rPr>
            <w:rFonts w:ascii="Calibri" w:hAnsi="Calibri" w:cs="Calibri"/>
            <w:lang w:val="es-CO"/>
            <w:rPrChange w:id="369" w:author="claudia fayad" w:date="2013-03-11T14:34:00Z">
              <w:rPr>
                <w:rFonts w:ascii="Calibri" w:hAnsi="Calibri" w:cs="Calibri"/>
              </w:rPr>
            </w:rPrChange>
          </w:rPr>
          <w:t>En el eje de Manejo de Datos  (</w:t>
        </w:r>
        <w:proofErr w:type="spellStart"/>
        <w:r w:rsidRPr="003B460D">
          <w:rPr>
            <w:rFonts w:ascii="Calibri" w:hAnsi="Calibri" w:cs="Calibri"/>
            <w:lang w:val="es-CO"/>
            <w:rPrChange w:id="370" w:author="claudia fayad" w:date="2013-03-11T14:34:00Z">
              <w:rPr>
                <w:rFonts w:ascii="Calibri" w:hAnsi="Calibri" w:cs="Calibri"/>
              </w:rPr>
            </w:rPrChange>
          </w:rPr>
          <w:t>Handling</w:t>
        </w:r>
        <w:proofErr w:type="spellEnd"/>
        <w:r w:rsidRPr="003B460D">
          <w:rPr>
            <w:rFonts w:ascii="Calibri" w:hAnsi="Calibri" w:cs="Calibri"/>
            <w:lang w:val="es-CO"/>
            <w:rPrChange w:id="371" w:author="claudia fayad" w:date="2013-03-11T14:34:00Z">
              <w:rPr>
                <w:rFonts w:ascii="Calibri" w:hAnsi="Calibri" w:cs="Calibri"/>
              </w:rPr>
            </w:rPrChange>
          </w:rPr>
          <w:t xml:space="preserve"> data), </w:t>
        </w:r>
      </w:ins>
      <w:ins w:id="372" w:author="claudia fayad" w:date="2013-03-11T14:54:00Z">
        <w:r w:rsidR="00BB2A31">
          <w:rPr>
            <w:rFonts w:ascii="Calibri" w:hAnsi="Calibri" w:cs="Calibri"/>
            <w:lang w:val="es-CO"/>
          </w:rPr>
          <w:t xml:space="preserve">a </w:t>
        </w:r>
      </w:ins>
      <w:ins w:id="373" w:author="claudia fayad" w:date="2013-03-11T14:34:00Z">
        <w:r w:rsidRPr="003B460D">
          <w:rPr>
            <w:rFonts w:ascii="Calibri" w:hAnsi="Calibri" w:cs="Calibri"/>
            <w:lang w:val="es-CO"/>
            <w:rPrChange w:id="374" w:author="claudia fayad" w:date="2013-03-11T14:34:00Z">
              <w:rPr>
                <w:rFonts w:ascii="Calibri" w:hAnsi="Calibri" w:cs="Calibri"/>
              </w:rPr>
            </w:rPrChange>
          </w:rPr>
          <w:t xml:space="preserve">_________ </w:t>
        </w:r>
        <w:r w:rsidRPr="003B460D">
          <w:rPr>
            <w:lang w:val="es-CO"/>
            <w:rPrChange w:id="375" w:author="claudia fayad" w:date="2013-03-11T14:34:00Z">
              <w:rPr/>
            </w:rPrChange>
          </w:rPr>
          <w:t>aún con el apoyo del profesor</w:t>
        </w:r>
      </w:ins>
      <w:ins w:id="376" w:author="claudia fayad" w:date="2013-03-11T14:54:00Z">
        <w:r w:rsidR="00BB2A31">
          <w:rPr>
            <w:lang w:val="es-CO"/>
          </w:rPr>
          <w:t>,</w:t>
        </w:r>
      </w:ins>
      <w:ins w:id="377" w:author="claudia fayad" w:date="2013-03-11T14:34:00Z">
        <w:r w:rsidRPr="003B460D">
          <w:rPr>
            <w:lang w:val="es-CO"/>
            <w:rPrChange w:id="378" w:author="claudia fayad" w:date="2013-03-11T14:34:00Z">
              <w:rPr/>
            </w:rPrChange>
          </w:rPr>
          <w:t xml:space="preserve"> se le dificultó recolectar, registrar y organizar información  en un gráfico de barras.  En relación con el concepto de inclusión de clase</w:t>
        </w:r>
      </w:ins>
      <w:ins w:id="379" w:author="claudia fayad" w:date="2013-03-11T14:54:00Z">
        <w:r w:rsidR="00BB2A31">
          <w:rPr>
            <w:lang w:val="es-CO"/>
          </w:rPr>
          <w:t>,</w:t>
        </w:r>
      </w:ins>
      <w:ins w:id="380" w:author="claudia fayad" w:date="2013-03-11T14:34:00Z">
        <w:r w:rsidR="00BB2A31" w:rsidRPr="00BB2A31">
          <w:rPr>
            <w:lang w:val="es-CO"/>
          </w:rPr>
          <w:t xml:space="preserve"> </w:t>
        </w:r>
        <w:r w:rsidRPr="003B460D">
          <w:rPr>
            <w:lang w:val="es-CO"/>
            <w:rPrChange w:id="381" w:author="claudia fayad" w:date="2013-03-11T14:34:00Z">
              <w:rPr/>
            </w:rPrChange>
          </w:rPr>
          <w:t>aún se le dificulta su comprensión</w:t>
        </w:r>
      </w:ins>
      <w:ins w:id="382" w:author="claudia fayad" w:date="2013-03-11T14:55:00Z">
        <w:r w:rsidR="00BB2A31">
          <w:rPr>
            <w:lang w:val="es-CO"/>
          </w:rPr>
          <w:t>,</w:t>
        </w:r>
      </w:ins>
      <w:ins w:id="383" w:author="claudia fayad" w:date="2013-03-11T14:34:00Z">
        <w:r w:rsidRPr="003B460D">
          <w:rPr>
            <w:lang w:val="es-CO"/>
            <w:rPrChange w:id="384" w:author="claudia fayad" w:date="2013-03-11T14:34:00Z">
              <w:rPr/>
            </w:rPrChange>
          </w:rPr>
          <w:t xml:space="preserve"> puesto que comparó parte y pa</w:t>
        </w:r>
        <w:r w:rsidR="00BB2A31" w:rsidRPr="00BB2A31">
          <w:rPr>
            <w:lang w:val="es-CO"/>
          </w:rPr>
          <w:t xml:space="preserve">rte más que comparar la parte </w:t>
        </w:r>
      </w:ins>
      <w:ins w:id="385" w:author="claudia fayad" w:date="2013-03-11T14:55:00Z">
        <w:r w:rsidR="00BB2A31">
          <w:rPr>
            <w:lang w:val="es-CO"/>
          </w:rPr>
          <w:t>con</w:t>
        </w:r>
      </w:ins>
      <w:ins w:id="386" w:author="claudia fayad" w:date="2013-03-11T14:34:00Z">
        <w:r w:rsidRPr="003B460D">
          <w:rPr>
            <w:lang w:val="es-CO"/>
            <w:rPrChange w:id="387" w:author="claudia fayad" w:date="2013-03-11T14:34:00Z">
              <w:rPr/>
            </w:rPrChange>
          </w:rPr>
          <w:t xml:space="preserve"> el todo al mismo tiempo. </w:t>
        </w:r>
        <w:r w:rsidRPr="00BB2A31">
          <w:rPr>
            <w:lang w:val="es-CO"/>
            <w:rPrChange w:id="388" w:author="claudia fayad" w:date="2013-03-11T14:54:00Z">
              <w:rPr/>
            </w:rPrChange>
          </w:rPr>
          <w:t>Se le difi</w:t>
        </w:r>
        <w:r w:rsidR="00BB2A31" w:rsidRPr="00BB2A31">
          <w:rPr>
            <w:lang w:val="es-CO"/>
          </w:rPr>
          <w:t>cultó</w:t>
        </w:r>
        <w:r w:rsidRPr="00BB2A31">
          <w:rPr>
            <w:lang w:val="es-CO"/>
            <w:rPrChange w:id="389" w:author="claudia fayad" w:date="2013-03-11T14:54:00Z">
              <w:rPr/>
            </w:rPrChange>
          </w:rPr>
          <w:t xml:space="preserve"> identificar los posibles resultado</w:t>
        </w:r>
        <w:r w:rsidR="00BB2A31" w:rsidRPr="00BB2A31">
          <w:rPr>
            <w:lang w:val="es-CO"/>
          </w:rPr>
          <w:t>s utilizando material concreto</w:t>
        </w:r>
      </w:ins>
      <w:ins w:id="390" w:author="claudia fayad" w:date="2013-03-11T14:55:00Z">
        <w:r w:rsidR="00BB2A31">
          <w:rPr>
            <w:lang w:val="es-CO"/>
          </w:rPr>
          <w:t>. (</w:t>
        </w:r>
      </w:ins>
      <w:ins w:id="391" w:author="claudia fayad" w:date="2013-03-11T14:34:00Z">
        <w:r w:rsidRPr="00BB2A31">
          <w:rPr>
            <w:lang w:val="es-CO"/>
            <w:rPrChange w:id="392" w:author="claudia fayad" w:date="2013-03-11T14:54:00Z">
              <w:rPr/>
            </w:rPrChange>
          </w:rPr>
          <w:t xml:space="preserve">“will </w:t>
        </w:r>
        <w:proofErr w:type="spellStart"/>
        <w:r w:rsidRPr="00BB2A31">
          <w:rPr>
            <w:lang w:val="es-CO"/>
            <w:rPrChange w:id="393" w:author="claudia fayad" w:date="2013-03-11T14:54:00Z">
              <w:rPr/>
            </w:rPrChange>
          </w:rPr>
          <w:t>happen</w:t>
        </w:r>
        <w:proofErr w:type="spellEnd"/>
        <w:r w:rsidRPr="00BB2A31">
          <w:rPr>
            <w:lang w:val="es-CO"/>
            <w:rPrChange w:id="394" w:author="claudia fayad" w:date="2013-03-11T14:54:00Z">
              <w:rPr/>
            </w:rPrChange>
          </w:rPr>
          <w:t>”, “</w:t>
        </w:r>
        <w:proofErr w:type="spellStart"/>
        <w:r w:rsidRPr="00BB2A31">
          <w:rPr>
            <w:lang w:val="es-CO"/>
            <w:rPrChange w:id="395" w:author="claudia fayad" w:date="2013-03-11T14:54:00Z">
              <w:rPr/>
            </w:rPrChange>
          </w:rPr>
          <w:t>might</w:t>
        </w:r>
        <w:proofErr w:type="spellEnd"/>
        <w:r w:rsidRPr="00BB2A31">
          <w:rPr>
            <w:lang w:val="es-CO"/>
            <w:rPrChange w:id="396" w:author="claudia fayad" w:date="2013-03-11T14:54:00Z">
              <w:rPr/>
            </w:rPrChange>
          </w:rPr>
          <w:t xml:space="preserve"> </w:t>
        </w:r>
        <w:proofErr w:type="spellStart"/>
        <w:r w:rsidRPr="00BB2A31">
          <w:rPr>
            <w:lang w:val="es-CO"/>
            <w:rPrChange w:id="397" w:author="claudia fayad" w:date="2013-03-11T14:54:00Z">
              <w:rPr/>
            </w:rPrChange>
          </w:rPr>
          <w:t>happen</w:t>
        </w:r>
        <w:proofErr w:type="spellEnd"/>
        <w:r w:rsidRPr="00BB2A31">
          <w:rPr>
            <w:lang w:val="es-CO"/>
            <w:rPrChange w:id="398" w:author="claudia fayad" w:date="2013-03-11T14:54:00Z">
              <w:rPr/>
            </w:rPrChange>
          </w:rPr>
          <w:t>”, “</w:t>
        </w:r>
        <w:proofErr w:type="spellStart"/>
        <w:r w:rsidRPr="00BB2A31">
          <w:rPr>
            <w:lang w:val="es-CO"/>
            <w:rPrChange w:id="399" w:author="claudia fayad" w:date="2013-03-11T14:54:00Z">
              <w:rPr/>
            </w:rPrChange>
          </w:rPr>
          <w:t>won´t</w:t>
        </w:r>
        <w:proofErr w:type="spellEnd"/>
        <w:r w:rsidRPr="00BB2A31">
          <w:rPr>
            <w:lang w:val="es-CO"/>
            <w:rPrChange w:id="400" w:author="claudia fayad" w:date="2013-03-11T14:54:00Z">
              <w:rPr/>
            </w:rPrChange>
          </w:rPr>
          <w:t xml:space="preserve"> </w:t>
        </w:r>
        <w:proofErr w:type="spellStart"/>
        <w:r w:rsidRPr="00BB2A31">
          <w:rPr>
            <w:lang w:val="es-CO"/>
            <w:rPrChange w:id="401" w:author="claudia fayad" w:date="2013-03-11T14:54:00Z">
              <w:rPr/>
            </w:rPrChange>
          </w:rPr>
          <w:t>happen</w:t>
        </w:r>
        <w:proofErr w:type="spellEnd"/>
        <w:r w:rsidRPr="00BB2A31">
          <w:rPr>
            <w:lang w:val="es-CO"/>
            <w:rPrChange w:id="402" w:author="claudia fayad" w:date="2013-03-11T14:54:00Z">
              <w:rPr/>
            </w:rPrChange>
          </w:rPr>
          <w:t>”</w:t>
        </w:r>
      </w:ins>
      <w:ins w:id="403" w:author="claudia fayad" w:date="2013-03-11T14:55:00Z">
        <w:r w:rsidR="00BB2A31">
          <w:rPr>
            <w:lang w:val="es-CO"/>
          </w:rPr>
          <w:t>)</w:t>
        </w:r>
      </w:ins>
      <w:ins w:id="404" w:author="claudia fayad" w:date="2013-03-11T14:34:00Z">
        <w:r w:rsidRPr="00BB2A31">
          <w:rPr>
            <w:lang w:val="es-CO"/>
            <w:rPrChange w:id="405" w:author="claudia fayad" w:date="2013-03-11T14:54:00Z">
              <w:rPr/>
            </w:rPrChange>
          </w:rPr>
          <w:t>.</w:t>
        </w:r>
      </w:ins>
    </w:p>
    <w:p w:rsidR="003B460D" w:rsidRPr="003B460D" w:rsidRDefault="003B460D" w:rsidP="003B460D">
      <w:pPr>
        <w:jc w:val="both"/>
        <w:rPr>
          <w:ins w:id="406" w:author="claudia fayad" w:date="2013-03-11T14:34:00Z"/>
          <w:lang w:val="es-CO"/>
          <w:rPrChange w:id="407" w:author="claudia fayad" w:date="2013-03-11T14:34:00Z">
            <w:rPr>
              <w:ins w:id="408" w:author="claudia fayad" w:date="2013-03-11T14:34:00Z"/>
            </w:rPr>
          </w:rPrChange>
        </w:rPr>
      </w:pPr>
      <w:ins w:id="409" w:author="claudia fayad" w:date="2013-03-11T14:34:00Z">
        <w:r w:rsidRPr="003B460D">
          <w:rPr>
            <w:rFonts w:ascii="Calibri" w:hAnsi="Calibri" w:cs="Calibri"/>
            <w:lang w:val="es-CO"/>
            <w:rPrChange w:id="410" w:author="claudia fayad" w:date="2013-03-11T14:34:00Z">
              <w:rPr>
                <w:rFonts w:ascii="Calibri" w:hAnsi="Calibri" w:cs="Calibri"/>
              </w:rPr>
            </w:rPrChange>
          </w:rPr>
          <w:t>En el eje de Medición (</w:t>
        </w:r>
        <w:proofErr w:type="spellStart"/>
        <w:r w:rsidRPr="003B460D">
          <w:rPr>
            <w:rFonts w:ascii="Calibri" w:hAnsi="Calibri" w:cs="Calibri"/>
            <w:lang w:val="es-CO"/>
            <w:rPrChange w:id="411" w:author="claudia fayad" w:date="2013-03-11T14:34:00Z">
              <w:rPr>
                <w:rFonts w:ascii="Calibri" w:hAnsi="Calibri" w:cs="Calibri"/>
              </w:rPr>
            </w:rPrChange>
          </w:rPr>
          <w:t>Measurement</w:t>
        </w:r>
        <w:proofErr w:type="spellEnd"/>
        <w:r w:rsidRPr="003B460D">
          <w:rPr>
            <w:rFonts w:ascii="Calibri" w:hAnsi="Calibri" w:cs="Calibri"/>
            <w:lang w:val="es-CO"/>
            <w:rPrChange w:id="412" w:author="claudia fayad" w:date="2013-03-11T14:34:00Z">
              <w:rPr>
                <w:rFonts w:ascii="Calibri" w:hAnsi="Calibri" w:cs="Calibri"/>
              </w:rPr>
            </w:rPrChange>
          </w:rPr>
          <w:t xml:space="preserve">), </w:t>
        </w:r>
        <w:r w:rsidRPr="003B460D">
          <w:rPr>
            <w:lang w:val="es-CO"/>
            <w:rPrChange w:id="413" w:author="claudia fayad" w:date="2013-03-11T14:34:00Z">
              <w:rPr/>
            </w:rPrChange>
          </w:rPr>
          <w:t>n</w:t>
        </w:r>
        <w:r w:rsidR="00F1420A" w:rsidRPr="00F1420A">
          <w:rPr>
            <w:lang w:val="es-CO"/>
          </w:rPr>
          <w:t>o logr</w:t>
        </w:r>
      </w:ins>
      <w:ins w:id="414" w:author="claudia fayad" w:date="2013-03-11T14:55:00Z">
        <w:r w:rsidR="00F1420A">
          <w:rPr>
            <w:lang w:val="es-CO"/>
          </w:rPr>
          <w:t>ó</w:t>
        </w:r>
      </w:ins>
      <w:ins w:id="415" w:author="claudia fayad" w:date="2013-03-11T14:34:00Z">
        <w:r w:rsidRPr="003B460D">
          <w:rPr>
            <w:lang w:val="es-CO"/>
            <w:rPrChange w:id="416" w:author="claudia fayad" w:date="2013-03-11T14:34:00Z">
              <w:rPr/>
            </w:rPrChange>
          </w:rPr>
          <w:t xml:space="preserve"> Identificar los atributos de altura y peso al comparar los objetos. (Los dos o uno de los dos).  Se le dificultó  estimar, comparar y medir, la estatura (</w:t>
        </w:r>
        <w:proofErr w:type="spellStart"/>
        <w:r w:rsidRPr="003B460D">
          <w:rPr>
            <w:lang w:val="es-CO"/>
            <w:rPrChange w:id="417" w:author="claudia fayad" w:date="2013-03-11T14:34:00Z">
              <w:rPr/>
            </w:rPrChange>
          </w:rPr>
          <w:t>Height</w:t>
        </w:r>
        <w:proofErr w:type="spellEnd"/>
        <w:r w:rsidRPr="003B460D">
          <w:rPr>
            <w:lang w:val="es-CO"/>
            <w:rPrChange w:id="418" w:author="claudia fayad" w:date="2013-03-11T14:34:00Z">
              <w:rPr/>
            </w:rPrChange>
          </w:rPr>
          <w:t>) y el peso (</w:t>
        </w:r>
        <w:proofErr w:type="spellStart"/>
        <w:r w:rsidRPr="003B460D">
          <w:rPr>
            <w:lang w:val="es-CO"/>
            <w:rPrChange w:id="419" w:author="claudia fayad" w:date="2013-03-11T14:34:00Z">
              <w:rPr/>
            </w:rPrChange>
          </w:rPr>
          <w:t>Weight</w:t>
        </w:r>
        <w:proofErr w:type="spellEnd"/>
        <w:r w:rsidRPr="003B460D">
          <w:rPr>
            <w:lang w:val="es-CO"/>
            <w:rPrChange w:id="420" w:author="claudia fayad" w:date="2013-03-11T14:34:00Z">
              <w:rPr/>
            </w:rPrChange>
          </w:rPr>
          <w:t>) de algunos objetos, con unidades de medida no convencionales.</w:t>
        </w:r>
      </w:ins>
    </w:p>
    <w:p w:rsidR="003B460D" w:rsidRPr="003B460D" w:rsidRDefault="003B460D" w:rsidP="003B460D">
      <w:pPr>
        <w:widowControl w:val="0"/>
        <w:jc w:val="both"/>
        <w:rPr>
          <w:ins w:id="421" w:author="claudia fayad" w:date="2013-03-11T14:34:00Z"/>
          <w:rFonts w:ascii="Calibri" w:hAnsi="Calibri" w:cs="Calibri"/>
          <w:lang w:val="es-CO"/>
          <w:rPrChange w:id="422" w:author="claudia fayad" w:date="2013-03-11T14:34:00Z">
            <w:rPr>
              <w:ins w:id="423" w:author="claudia fayad" w:date="2013-03-11T14:34:00Z"/>
              <w:rFonts w:ascii="Calibri" w:hAnsi="Calibri" w:cs="Calibri"/>
            </w:rPr>
          </w:rPrChange>
        </w:rPr>
      </w:pPr>
      <w:ins w:id="424" w:author="claudia fayad" w:date="2013-03-11T14:34:00Z">
        <w:r w:rsidRPr="003B460D">
          <w:rPr>
            <w:rFonts w:ascii="Calibri" w:hAnsi="Calibri" w:cs="Calibri"/>
            <w:lang w:val="es-CO"/>
            <w:rPrChange w:id="425" w:author="claudia fayad" w:date="2013-03-11T14:34:00Z">
              <w:rPr>
                <w:rFonts w:ascii="Calibri" w:hAnsi="Calibri" w:cs="Calibri"/>
              </w:rPr>
            </w:rPrChange>
          </w:rPr>
          <w:t>En el eje de Forma y Espacio  (</w:t>
        </w:r>
        <w:proofErr w:type="spellStart"/>
        <w:r w:rsidRPr="003B460D">
          <w:rPr>
            <w:rFonts w:ascii="Calibri" w:hAnsi="Calibri" w:cs="Calibri"/>
            <w:lang w:val="es-CO"/>
            <w:rPrChange w:id="426" w:author="claudia fayad" w:date="2013-03-11T14:34:00Z">
              <w:rPr>
                <w:rFonts w:ascii="Calibri" w:hAnsi="Calibri" w:cs="Calibri"/>
              </w:rPr>
            </w:rPrChange>
          </w:rPr>
          <w:t>Shape</w:t>
        </w:r>
        <w:proofErr w:type="spellEnd"/>
        <w:r w:rsidRPr="003B460D">
          <w:rPr>
            <w:rFonts w:ascii="Calibri" w:hAnsi="Calibri" w:cs="Calibri"/>
            <w:lang w:val="es-CO"/>
            <w:rPrChange w:id="427" w:author="claudia fayad" w:date="2013-03-11T14:34:00Z">
              <w:rPr>
                <w:rFonts w:ascii="Calibri" w:hAnsi="Calibri" w:cs="Calibri"/>
              </w:rPr>
            </w:rPrChange>
          </w:rPr>
          <w:t xml:space="preserve"> and </w:t>
        </w:r>
        <w:proofErr w:type="spellStart"/>
        <w:r w:rsidRPr="003B460D">
          <w:rPr>
            <w:rFonts w:ascii="Calibri" w:hAnsi="Calibri" w:cs="Calibri"/>
            <w:lang w:val="es-CO"/>
            <w:rPrChange w:id="428" w:author="claudia fayad" w:date="2013-03-11T14:34:00Z">
              <w:rPr>
                <w:rFonts w:ascii="Calibri" w:hAnsi="Calibri" w:cs="Calibri"/>
              </w:rPr>
            </w:rPrChange>
          </w:rPr>
          <w:t>Space</w:t>
        </w:r>
        <w:proofErr w:type="spellEnd"/>
        <w:r w:rsidRPr="003B460D">
          <w:rPr>
            <w:rFonts w:ascii="Calibri" w:hAnsi="Calibri" w:cs="Calibri"/>
            <w:lang w:val="es-CO"/>
            <w:rPrChange w:id="429" w:author="claudia fayad" w:date="2013-03-11T14:34:00Z">
              <w:rPr>
                <w:rFonts w:ascii="Calibri" w:hAnsi="Calibri" w:cs="Calibri"/>
              </w:rPr>
            </w:rPrChange>
          </w:rPr>
          <w:t xml:space="preserve">),  </w:t>
        </w:r>
        <w:r w:rsidRPr="003B460D">
          <w:rPr>
            <w:lang w:val="es-CO"/>
            <w:rPrChange w:id="430" w:author="claudia fayad" w:date="2013-03-11T14:34:00Z">
              <w:rPr/>
            </w:rPrChange>
          </w:rPr>
          <w:t xml:space="preserve">no logró clasificar las figuras tridimensionales (cubo,  prisma rectangular, esfera, cilindro y cono) en objetos de su entorno. Aún con el apoyo de su </w:t>
        </w:r>
      </w:ins>
      <w:ins w:id="431" w:author="claudia fayad" w:date="2013-03-11T14:56:00Z">
        <w:r w:rsidR="00F1420A">
          <w:rPr>
            <w:lang w:val="es-CO"/>
          </w:rPr>
          <w:t>maestro,</w:t>
        </w:r>
      </w:ins>
      <w:ins w:id="432" w:author="claudia fayad" w:date="2013-03-11T14:34:00Z">
        <w:r w:rsidRPr="003B460D">
          <w:rPr>
            <w:lang w:val="es-CO"/>
            <w:rPrChange w:id="433" w:author="claudia fayad" w:date="2013-03-11T14:34:00Z">
              <w:rPr/>
            </w:rPrChange>
          </w:rPr>
          <w:t xml:space="preserve"> no identificó Simetría (</w:t>
        </w:r>
        <w:proofErr w:type="spellStart"/>
        <w:r w:rsidRPr="003B460D">
          <w:rPr>
            <w:lang w:val="es-CO"/>
            <w:rPrChange w:id="434" w:author="claudia fayad" w:date="2013-03-11T14:34:00Z">
              <w:rPr/>
            </w:rPrChange>
          </w:rPr>
          <w:t>Symmetry</w:t>
        </w:r>
        <w:proofErr w:type="spellEnd"/>
        <w:r w:rsidRPr="003B460D">
          <w:rPr>
            <w:lang w:val="es-CO"/>
            <w:rPrChange w:id="435" w:author="claudia fayad" w:date="2013-03-11T14:34:00Z">
              <w:rPr/>
            </w:rPrChange>
          </w:rPr>
          <w:t>) en las figuras  de su entorno. Por otro lado, no logró  ubicar el punto de parti</w:t>
        </w:r>
        <w:r w:rsidR="00F1420A" w:rsidRPr="00F1420A">
          <w:rPr>
            <w:lang w:val="es-CO"/>
          </w:rPr>
          <w:t>da y/o de llegada al dibujar</w:t>
        </w:r>
        <w:r w:rsidRPr="003B460D">
          <w:rPr>
            <w:lang w:val="es-CO"/>
            <w:rPrChange w:id="436" w:author="claudia fayad" w:date="2013-03-11T14:34:00Z">
              <w:rPr/>
            </w:rPrChange>
          </w:rPr>
          <w:t xml:space="preserve"> un mapa sencillo.</w:t>
        </w:r>
      </w:ins>
    </w:p>
    <w:p w:rsidR="003B460D" w:rsidRPr="003B460D" w:rsidRDefault="003B460D" w:rsidP="003B460D">
      <w:pPr>
        <w:jc w:val="both"/>
        <w:rPr>
          <w:ins w:id="437" w:author="claudia fayad" w:date="2013-03-11T14:34:00Z"/>
          <w:lang w:val="es-CO"/>
          <w:rPrChange w:id="438" w:author="claudia fayad" w:date="2013-03-11T14:34:00Z">
            <w:rPr>
              <w:ins w:id="439" w:author="claudia fayad" w:date="2013-03-11T14:34:00Z"/>
            </w:rPr>
          </w:rPrChange>
        </w:rPr>
      </w:pPr>
      <w:ins w:id="440" w:author="claudia fayad" w:date="2013-03-11T14:34:00Z">
        <w:r w:rsidRPr="003B460D">
          <w:rPr>
            <w:rFonts w:ascii="Calibri" w:hAnsi="Calibri" w:cs="Calibri"/>
            <w:lang w:val="es-CO"/>
            <w:rPrChange w:id="441" w:author="claudia fayad" w:date="2013-03-11T14:34:00Z">
              <w:rPr>
                <w:rFonts w:ascii="Calibri" w:hAnsi="Calibri" w:cs="Calibri"/>
              </w:rPr>
            </w:rPrChange>
          </w:rPr>
          <w:t>En el eje de Patrones y Fun</w:t>
        </w:r>
        <w:r w:rsidR="007366AE" w:rsidRPr="007366AE">
          <w:rPr>
            <w:rFonts w:ascii="Calibri" w:hAnsi="Calibri" w:cs="Calibri"/>
            <w:lang w:val="es-CO"/>
          </w:rPr>
          <w:t>ciones (</w:t>
        </w:r>
        <w:proofErr w:type="spellStart"/>
        <w:r w:rsidR="007366AE" w:rsidRPr="007366AE">
          <w:rPr>
            <w:rFonts w:ascii="Calibri" w:hAnsi="Calibri" w:cs="Calibri"/>
            <w:lang w:val="es-CO"/>
          </w:rPr>
          <w:t>Patterns</w:t>
        </w:r>
        <w:proofErr w:type="spellEnd"/>
        <w:r w:rsidR="007366AE" w:rsidRPr="007366AE">
          <w:rPr>
            <w:rFonts w:ascii="Calibri" w:hAnsi="Calibri" w:cs="Calibri"/>
            <w:lang w:val="es-CO"/>
          </w:rPr>
          <w:t xml:space="preserve"> and </w:t>
        </w:r>
        <w:proofErr w:type="spellStart"/>
        <w:r w:rsidR="007366AE" w:rsidRPr="007366AE">
          <w:rPr>
            <w:rFonts w:ascii="Calibri" w:hAnsi="Calibri" w:cs="Calibri"/>
            <w:lang w:val="es-CO"/>
          </w:rPr>
          <w:t>Function</w:t>
        </w:r>
        <w:proofErr w:type="spellEnd"/>
        <w:r w:rsidR="007366AE" w:rsidRPr="007366AE">
          <w:rPr>
            <w:rFonts w:ascii="Calibri" w:hAnsi="Calibri" w:cs="Calibri"/>
            <w:lang w:val="es-CO"/>
          </w:rPr>
          <w:t>),</w:t>
        </w:r>
        <w:r w:rsidRPr="003B460D">
          <w:rPr>
            <w:rFonts w:ascii="Calibri" w:hAnsi="Calibri" w:cs="Calibri"/>
            <w:lang w:val="es-CO"/>
            <w:rPrChange w:id="442" w:author="claudia fayad" w:date="2013-03-11T14:34:00Z">
              <w:rPr>
                <w:rFonts w:ascii="Calibri" w:hAnsi="Calibri" w:cs="Calibri"/>
              </w:rPr>
            </w:rPrChange>
          </w:rPr>
          <w:t xml:space="preserve"> </w:t>
        </w:r>
        <w:r w:rsidRPr="003B460D">
          <w:rPr>
            <w:lang w:val="es-CO"/>
            <w:rPrChange w:id="443" w:author="claudia fayad" w:date="2013-03-11T14:34:00Z">
              <w:rPr/>
            </w:rPrChange>
          </w:rPr>
          <w:t xml:space="preserve">aún con el apoyo de su </w:t>
        </w:r>
      </w:ins>
      <w:ins w:id="444" w:author="claudia fayad" w:date="2013-03-11T14:56:00Z">
        <w:r w:rsidR="007366AE">
          <w:rPr>
            <w:lang w:val="es-CO"/>
          </w:rPr>
          <w:t>maestro</w:t>
        </w:r>
      </w:ins>
      <w:ins w:id="445" w:author="claudia fayad" w:date="2013-03-11T14:34:00Z">
        <w:r w:rsidRPr="003B460D">
          <w:rPr>
            <w:lang w:val="es-CO"/>
            <w:rPrChange w:id="446" w:author="claudia fayad" w:date="2013-03-11T14:34:00Z">
              <w:rPr/>
            </w:rPrChange>
          </w:rPr>
          <w:t xml:space="preserve"> _________</w:t>
        </w:r>
      </w:ins>
      <w:ins w:id="447" w:author="claudia fayad" w:date="2013-03-11T14:56:00Z">
        <w:r w:rsidR="007366AE">
          <w:rPr>
            <w:lang w:val="es-CO"/>
          </w:rPr>
          <w:t xml:space="preserve"> </w:t>
        </w:r>
      </w:ins>
      <w:ins w:id="448" w:author="claudia fayad" w:date="2013-03-11T14:34:00Z">
        <w:r w:rsidRPr="003B460D">
          <w:rPr>
            <w:lang w:val="es-CO"/>
            <w:rPrChange w:id="449" w:author="claudia fayad" w:date="2013-03-11T14:34:00Z">
              <w:rPr/>
            </w:rPrChange>
          </w:rPr>
          <w:t>n</w:t>
        </w:r>
        <w:r w:rsidR="007366AE" w:rsidRPr="00BD1202">
          <w:rPr>
            <w:lang w:val="es-CO"/>
          </w:rPr>
          <w:t>o logró extender, especialmente</w:t>
        </w:r>
        <w:r w:rsidRPr="003B460D">
          <w:rPr>
            <w:lang w:val="es-CO"/>
            <w:rPrChange w:id="450" w:author="claudia fayad" w:date="2013-03-11T14:34:00Z">
              <w:rPr/>
            </w:rPrChange>
          </w:rPr>
          <w:t xml:space="preserve"> hacia la izquierda,  patrones de cinco objetos usando al menos tres variables. Es importante que _______ practique la extensión de patrones, con las variables de forma, tamaño y color, especialmente hacia el lado izquierdo que le representa mayor dificultad.</w:t>
        </w:r>
      </w:ins>
    </w:p>
    <w:p w:rsidR="003B460D" w:rsidRPr="003B460D" w:rsidRDefault="003B460D" w:rsidP="003B460D">
      <w:pPr>
        <w:jc w:val="both"/>
        <w:rPr>
          <w:ins w:id="451" w:author="claudia fayad" w:date="2013-03-11T14:34:00Z"/>
          <w:lang w:val="es-CO"/>
          <w:rPrChange w:id="452" w:author="claudia fayad" w:date="2013-03-11T14:34:00Z">
            <w:rPr>
              <w:ins w:id="453" w:author="claudia fayad" w:date="2013-03-11T14:34:00Z"/>
            </w:rPr>
          </w:rPrChange>
        </w:rPr>
      </w:pPr>
      <w:ins w:id="454" w:author="claudia fayad" w:date="2013-03-11T14:34:00Z">
        <w:r w:rsidRPr="003B460D">
          <w:rPr>
            <w:rFonts w:ascii="Calibri" w:hAnsi="Calibri" w:cs="Calibri"/>
            <w:lang w:val="es-CO"/>
            <w:rPrChange w:id="455" w:author="claudia fayad" w:date="2013-03-11T14:34:00Z">
              <w:rPr>
                <w:rFonts w:ascii="Calibri" w:hAnsi="Calibri" w:cs="Calibri"/>
              </w:rPr>
            </w:rPrChange>
          </w:rPr>
          <w:t>En el eje de Número (Number)</w:t>
        </w:r>
      </w:ins>
      <w:ins w:id="456" w:author="claudia fayad" w:date="2013-03-11T14:57:00Z">
        <w:r w:rsidR="00BD1202">
          <w:rPr>
            <w:rFonts w:ascii="Calibri" w:hAnsi="Calibri" w:cs="Calibri"/>
            <w:lang w:val="es-CO"/>
          </w:rPr>
          <w:t xml:space="preserve"> a</w:t>
        </w:r>
      </w:ins>
      <w:ins w:id="457" w:author="claudia fayad" w:date="2013-03-11T14:34:00Z">
        <w:r w:rsidRPr="003B460D">
          <w:rPr>
            <w:rFonts w:ascii="Calibri" w:hAnsi="Calibri" w:cs="Calibri"/>
            <w:lang w:val="es-CO"/>
            <w:rPrChange w:id="458" w:author="claudia fayad" w:date="2013-03-11T14:34:00Z">
              <w:rPr>
                <w:rFonts w:ascii="Calibri" w:hAnsi="Calibri" w:cs="Calibri"/>
              </w:rPr>
            </w:rPrChange>
          </w:rPr>
          <w:t xml:space="preserve"> ___________ </w:t>
        </w:r>
        <w:r w:rsidRPr="003B460D">
          <w:rPr>
            <w:lang w:val="es-CO"/>
            <w:rPrChange w:id="459" w:author="claudia fayad" w:date="2013-03-11T14:34:00Z">
              <w:rPr/>
            </w:rPrChange>
          </w:rPr>
          <w:t xml:space="preserve">se le dificultó identificar  números hasta el  30 en inglés, tales como: ______.  Debe practicar en casa </w:t>
        </w:r>
      </w:ins>
      <w:ins w:id="460" w:author="claudia fayad" w:date="2013-03-11T14:57:00Z">
        <w:r w:rsidR="00BD1202">
          <w:rPr>
            <w:lang w:val="es-CO"/>
          </w:rPr>
          <w:t xml:space="preserve">la </w:t>
        </w:r>
      </w:ins>
      <w:ins w:id="461" w:author="claudia fayad" w:date="2013-03-11T14:34:00Z">
        <w:r w:rsidRPr="003B460D">
          <w:rPr>
            <w:lang w:val="es-CO"/>
            <w:rPrChange w:id="462" w:author="claudia fayad" w:date="2013-03-11T14:34:00Z">
              <w:rPr/>
            </w:rPrChange>
          </w:rPr>
          <w:t xml:space="preserve">identificación de estos números a través de juegos de mesa </w:t>
        </w:r>
      </w:ins>
      <w:ins w:id="463" w:author="claudia fayad" w:date="2013-03-11T14:57:00Z">
        <w:r w:rsidR="00BD1202">
          <w:rPr>
            <w:lang w:val="es-CO"/>
          </w:rPr>
          <w:t xml:space="preserve">tales </w:t>
        </w:r>
      </w:ins>
      <w:ins w:id="464" w:author="claudia fayad" w:date="2013-03-11T14:34:00Z">
        <w:r w:rsidRPr="003B460D">
          <w:rPr>
            <w:lang w:val="es-CO"/>
            <w:rPrChange w:id="465" w:author="claudia fayad" w:date="2013-03-11T14:34:00Z">
              <w:rPr/>
            </w:rPrChange>
          </w:rPr>
          <w:t>c</w:t>
        </w:r>
        <w:r w:rsidR="00BD1202" w:rsidRPr="00BD1202">
          <w:rPr>
            <w:lang w:val="es-CO"/>
          </w:rPr>
          <w:t>omo: bingo, memoria y escalera.</w:t>
        </w:r>
        <w:r w:rsidRPr="003B460D">
          <w:rPr>
            <w:lang w:val="es-CO"/>
            <w:rPrChange w:id="466" w:author="claudia fayad" w:date="2013-03-11T14:34:00Z">
              <w:rPr/>
            </w:rPrChange>
          </w:rPr>
          <w:t xml:space="preserve"> Se</w:t>
        </w:r>
        <w:r w:rsidR="00BD1202" w:rsidRPr="00BD1202">
          <w:rPr>
            <w:lang w:val="es-CO"/>
          </w:rPr>
          <w:t xml:space="preserve"> le dificultó asignar el número</w:t>
        </w:r>
        <w:r w:rsidRPr="003B460D">
          <w:rPr>
            <w:lang w:val="es-CO"/>
            <w:rPrChange w:id="467" w:author="claudia fayad" w:date="2013-03-11T14:34:00Z">
              <w:rPr/>
            </w:rPrChange>
          </w:rPr>
          <w:t xml:space="preserve"> a la cant</w:t>
        </w:r>
        <w:r w:rsidR="00BD1202" w:rsidRPr="00BD1202">
          <w:rPr>
            <w:lang w:val="es-CO"/>
          </w:rPr>
          <w:t>idad de objetos correspondiente</w:t>
        </w:r>
        <w:r w:rsidRPr="003B460D">
          <w:rPr>
            <w:lang w:val="es-CO"/>
            <w:rPrChange w:id="468" w:author="claudia fayad" w:date="2013-03-11T14:34:00Z">
              <w:rPr/>
            </w:rPrChange>
          </w:rPr>
          <w:t xml:space="preserve"> en la mayoría de cantidades en el rango entre 20 y 30.  </w:t>
        </w:r>
        <w:r w:rsidR="00BD1202" w:rsidRPr="00BD1202">
          <w:rPr>
            <w:color w:val="FF0000"/>
            <w:lang w:val="es-CO"/>
          </w:rPr>
          <w:t xml:space="preserve">Al hacer </w:t>
        </w:r>
      </w:ins>
      <w:ins w:id="469" w:author="claudia fayad" w:date="2013-03-11T14:58:00Z">
        <w:r w:rsidR="00BD1202">
          <w:rPr>
            <w:color w:val="FF0000"/>
            <w:lang w:val="es-CO"/>
          </w:rPr>
          <w:t>e</w:t>
        </w:r>
      </w:ins>
      <w:ins w:id="470" w:author="claudia fayad" w:date="2013-03-11T14:34:00Z">
        <w:r w:rsidRPr="003B460D">
          <w:rPr>
            <w:color w:val="FF0000"/>
            <w:lang w:val="es-CO"/>
            <w:rPrChange w:id="471" w:author="claudia fayad" w:date="2013-03-11T14:34:00Z">
              <w:rPr>
                <w:color w:val="FF0000"/>
              </w:rPr>
            </w:rPrChange>
          </w:rPr>
          <w:t>stimación de cantidades hasta el 30, se le dificult</w:t>
        </w:r>
        <w:r w:rsidR="00BD1202" w:rsidRPr="00BD1202">
          <w:rPr>
            <w:color w:val="FF0000"/>
            <w:lang w:val="es-CO"/>
          </w:rPr>
          <w:t>ó acercarse a la cantidad real.</w:t>
        </w:r>
        <w:r w:rsidRPr="003B460D">
          <w:rPr>
            <w:color w:val="FF0000"/>
            <w:lang w:val="es-CO"/>
            <w:rPrChange w:id="472" w:author="claudia fayad" w:date="2013-03-11T14:34:00Z">
              <w:rPr>
                <w:color w:val="FF0000"/>
              </w:rPr>
            </w:rPrChange>
          </w:rPr>
          <w:t xml:space="preserve"> </w:t>
        </w:r>
        <w:r w:rsidRPr="003B460D">
          <w:rPr>
            <w:lang w:val="es-CO"/>
            <w:rPrChange w:id="473" w:author="claudia fayad" w:date="2013-03-11T14:34:00Z">
              <w:rPr/>
            </w:rPrChange>
          </w:rPr>
          <w:t>Se le dificultó encontrar, dibujar y ordenar los posibles enlaces para formar los números ____ debido a que no identifica qué número es necesario para completar cada combinación.  Por otro lado, se le dificultó escribir las ecuaciones de dichas combinaciones.</w:t>
        </w:r>
        <w:r w:rsidRPr="003B460D">
          <w:rPr>
            <w:color w:val="FF0000"/>
            <w:lang w:val="es-CO"/>
            <w:rPrChange w:id="474" w:author="claudia fayad" w:date="2013-03-11T14:34:00Z">
              <w:rPr>
                <w:color w:val="FF0000"/>
              </w:rPr>
            </w:rPrChange>
          </w:rPr>
          <w:t xml:space="preserve"> </w:t>
        </w:r>
      </w:ins>
      <w:ins w:id="475" w:author="claudia fayad" w:date="2013-03-11T14:58:00Z">
        <w:r w:rsidR="00BD1202">
          <w:rPr>
            <w:lang w:val="es-CO"/>
          </w:rPr>
          <w:t>Mostró dificultad para</w:t>
        </w:r>
      </w:ins>
      <w:ins w:id="476" w:author="claudia fayad" w:date="2013-03-11T14:34:00Z">
        <w:r w:rsidRPr="003B460D">
          <w:rPr>
            <w:lang w:val="es-CO"/>
            <w:rPrChange w:id="477" w:author="claudia fayad" w:date="2013-03-11T14:34:00Z">
              <w:rPr/>
            </w:rPrChange>
          </w:rPr>
          <w:t xml:space="preserve"> identificar en qué situaciones </w:t>
        </w:r>
      </w:ins>
      <w:ins w:id="478" w:author="claudia fayad" w:date="2013-03-11T14:59:00Z">
        <w:r w:rsidR="00BD1202">
          <w:rPr>
            <w:lang w:val="es-CO"/>
          </w:rPr>
          <w:t xml:space="preserve">era adecuado </w:t>
        </w:r>
      </w:ins>
      <w:ins w:id="479" w:author="claudia fayad" w:date="2013-03-11T14:34:00Z">
        <w:r w:rsidRPr="003B460D">
          <w:rPr>
            <w:lang w:val="es-CO"/>
            <w:rPrChange w:id="480" w:author="claudia fayad" w:date="2013-03-11T14:34:00Z">
              <w:rPr/>
            </w:rPrChange>
          </w:rPr>
          <w:t>sumar o restar al crear historias a</w:t>
        </w:r>
        <w:r w:rsidR="00BD1202" w:rsidRPr="00BA1E85">
          <w:rPr>
            <w:lang w:val="es-CO"/>
          </w:rPr>
          <w:t xml:space="preserve"> partir de estas combinaciones.</w:t>
        </w:r>
        <w:r w:rsidRPr="003B460D">
          <w:rPr>
            <w:lang w:val="es-CO"/>
            <w:rPrChange w:id="481" w:author="claudia fayad" w:date="2013-03-11T14:34:00Z">
              <w:rPr/>
            </w:rPrChange>
          </w:rPr>
          <w:t xml:space="preserve"> En casa puede practicar sumas sencillas hasta el nueve a t</w:t>
        </w:r>
        <w:r w:rsidR="00BA1E85" w:rsidRPr="00BA1E85">
          <w:rPr>
            <w:lang w:val="es-CO"/>
          </w:rPr>
          <w:t>ravés de historias, por ejemplo</w:t>
        </w:r>
      </w:ins>
      <w:ins w:id="482" w:author="claudia fayad" w:date="2013-03-11T14:59:00Z">
        <w:r w:rsidR="00BA1E85">
          <w:rPr>
            <w:lang w:val="es-CO"/>
          </w:rPr>
          <w:t>:</w:t>
        </w:r>
      </w:ins>
      <w:ins w:id="483" w:author="claudia fayad" w:date="2013-03-11T14:34:00Z">
        <w:r w:rsidR="00BA1E85" w:rsidRPr="00BA1E85">
          <w:rPr>
            <w:lang w:val="es-CO"/>
          </w:rPr>
          <w:t xml:space="preserve"> </w:t>
        </w:r>
      </w:ins>
      <w:ins w:id="484" w:author="claudia fayad" w:date="2013-03-11T14:59:00Z">
        <w:r w:rsidR="00BA1E85">
          <w:rPr>
            <w:lang w:val="es-CO"/>
          </w:rPr>
          <w:t>“T</w:t>
        </w:r>
      </w:ins>
      <w:ins w:id="485" w:author="claudia fayad" w:date="2013-03-11T14:34:00Z">
        <w:r w:rsidRPr="003B460D">
          <w:rPr>
            <w:lang w:val="es-CO"/>
            <w:rPrChange w:id="486" w:author="claudia fayad" w:date="2013-03-11T14:34:00Z">
              <w:rPr/>
            </w:rPrChange>
          </w:rPr>
          <w:t xml:space="preserve">enía 3 lápices, mi mamá me regaló 5 más, </w:t>
        </w:r>
      </w:ins>
      <w:ins w:id="487" w:author="claudia fayad" w:date="2013-03-11T14:59:00Z">
        <w:r w:rsidR="00BA1E85">
          <w:rPr>
            <w:lang w:val="es-CO"/>
          </w:rPr>
          <w:t xml:space="preserve">y </w:t>
        </w:r>
      </w:ins>
      <w:ins w:id="488" w:author="claudia fayad" w:date="2013-03-11T14:34:00Z">
        <w:r w:rsidR="00BA1E85" w:rsidRPr="00BA1E85">
          <w:rPr>
            <w:lang w:val="es-CO"/>
          </w:rPr>
          <w:t>ahora tengo 8.</w:t>
        </w:r>
        <w:r w:rsidRPr="003B460D">
          <w:rPr>
            <w:lang w:val="es-CO"/>
            <w:rPrChange w:id="489" w:author="claudia fayad" w:date="2013-03-11T14:34:00Z">
              <w:rPr/>
            </w:rPrChange>
          </w:rPr>
          <w:t xml:space="preserve"> Dibujar la historia y escribir la ecuación.</w:t>
        </w:r>
      </w:ins>
      <w:ins w:id="490" w:author="claudia fayad" w:date="2013-03-11T14:59:00Z">
        <w:r w:rsidR="00BA1E85">
          <w:rPr>
            <w:lang w:val="es-CO"/>
          </w:rPr>
          <w:t>”</w:t>
        </w:r>
      </w:ins>
    </w:p>
    <w:p w:rsidR="003B460D" w:rsidRPr="003B460D" w:rsidRDefault="003B460D" w:rsidP="003B460D">
      <w:pPr>
        <w:jc w:val="both"/>
        <w:rPr>
          <w:ins w:id="491" w:author="claudia fayad" w:date="2013-03-11T14:34:00Z"/>
          <w:lang w:val="es-CO"/>
          <w:rPrChange w:id="492" w:author="claudia fayad" w:date="2013-03-11T14:34:00Z">
            <w:rPr>
              <w:ins w:id="493" w:author="claudia fayad" w:date="2013-03-11T14:34:00Z"/>
            </w:rPr>
          </w:rPrChange>
        </w:rPr>
      </w:pPr>
      <w:ins w:id="494" w:author="claudia fayad" w:date="2013-03-11T14:34:00Z">
        <w:r w:rsidRPr="003B460D">
          <w:rPr>
            <w:lang w:val="es-CO"/>
            <w:rPrChange w:id="495" w:author="claudia fayad" w:date="2013-03-11T14:34:00Z">
              <w:rPr/>
            </w:rPrChange>
          </w:rPr>
          <w:t xml:space="preserve">Se recomienda que a _______ se le brinde estimulación en casa también a través </w:t>
        </w:r>
        <w:proofErr w:type="gramStart"/>
        <w:r w:rsidRPr="003B460D">
          <w:rPr>
            <w:lang w:val="es-CO"/>
            <w:rPrChange w:id="496" w:author="claudia fayad" w:date="2013-03-11T14:34:00Z">
              <w:rPr/>
            </w:rPrChange>
          </w:rPr>
          <w:t>de los</w:t>
        </w:r>
        <w:proofErr w:type="gramEnd"/>
        <w:r w:rsidRPr="003B460D">
          <w:rPr>
            <w:lang w:val="es-CO"/>
            <w:rPrChange w:id="497" w:author="claudia fayad" w:date="2013-03-11T14:34:00Z">
              <w:rPr/>
            </w:rPrChange>
          </w:rPr>
          <w:t xml:space="preserve"> software interactivo</w:t>
        </w:r>
        <w:r w:rsidR="009B5D15" w:rsidRPr="009B5D15">
          <w:rPr>
            <w:lang w:val="es-CO"/>
          </w:rPr>
          <w:t>s que hemos trabajado en clase</w:t>
        </w:r>
        <w:r w:rsidRPr="003B460D">
          <w:rPr>
            <w:lang w:val="es-CO"/>
            <w:rPrChange w:id="498" w:author="claudia fayad" w:date="2013-03-11T14:34:00Z">
              <w:rPr/>
            </w:rPrChange>
          </w:rPr>
          <w:t xml:space="preserve"> </w:t>
        </w:r>
      </w:ins>
      <w:ins w:id="499" w:author="claudia fayad" w:date="2013-03-11T14:59:00Z">
        <w:r w:rsidR="009B5D15">
          <w:rPr>
            <w:lang w:val="es-CO"/>
          </w:rPr>
          <w:t>(</w:t>
        </w:r>
      </w:ins>
      <w:ins w:id="500" w:author="claudia fayad" w:date="2013-03-11T14:34:00Z">
        <w:r>
          <w:fldChar w:fldCharType="begin"/>
        </w:r>
        <w:r w:rsidRPr="003B460D">
          <w:rPr>
            <w:lang w:val="es-CO"/>
            <w:rPrChange w:id="501" w:author="claudia fayad" w:date="2013-03-11T14:34:00Z">
              <w:rPr/>
            </w:rPrChange>
          </w:rPr>
          <w:instrText xml:space="preserve"> HYPERLINK "http://www.toytheatre.com" </w:instrText>
        </w:r>
        <w:r>
          <w:fldChar w:fldCharType="separate"/>
        </w:r>
        <w:r w:rsidRPr="003B460D">
          <w:rPr>
            <w:rStyle w:val="Hipervnculo"/>
            <w:lang w:val="es-CO"/>
            <w:rPrChange w:id="502" w:author="claudia fayad" w:date="2013-03-11T14:34:00Z">
              <w:rPr>
                <w:rStyle w:val="Hipervnculo"/>
              </w:rPr>
            </w:rPrChange>
          </w:rPr>
          <w:t>www.toytheatre.com</w:t>
        </w:r>
        <w:r>
          <w:rPr>
            <w:rStyle w:val="Hipervnculo"/>
          </w:rPr>
          <w:fldChar w:fldCharType="end"/>
        </w:r>
        <w:r w:rsidRPr="003B460D">
          <w:rPr>
            <w:lang w:val="es-CO"/>
            <w:rPrChange w:id="503" w:author="claudia fayad" w:date="2013-03-11T14:34:00Z">
              <w:rPr/>
            </w:rPrChange>
          </w:rPr>
          <w:t xml:space="preserve"> y </w:t>
        </w:r>
        <w:r>
          <w:fldChar w:fldCharType="begin"/>
        </w:r>
        <w:r w:rsidRPr="003B460D">
          <w:rPr>
            <w:lang w:val="es-CO"/>
            <w:rPrChange w:id="504" w:author="claudia fayad" w:date="2013-03-11T14:34:00Z">
              <w:rPr/>
            </w:rPrChange>
          </w:rPr>
          <w:instrText xml:space="preserve"> HYPERLINK "http://www.ixl.com" </w:instrText>
        </w:r>
        <w:r>
          <w:fldChar w:fldCharType="separate"/>
        </w:r>
        <w:r w:rsidRPr="003B460D">
          <w:rPr>
            <w:rStyle w:val="Hipervnculo"/>
            <w:lang w:val="es-CO"/>
            <w:rPrChange w:id="505" w:author="claudia fayad" w:date="2013-03-11T14:34:00Z">
              <w:rPr>
                <w:rStyle w:val="Hipervnculo"/>
              </w:rPr>
            </w:rPrChange>
          </w:rPr>
          <w:t>www.ixl.com</w:t>
        </w:r>
        <w:r>
          <w:rPr>
            <w:rStyle w:val="Hipervnculo"/>
          </w:rPr>
          <w:fldChar w:fldCharType="end"/>
        </w:r>
        <w:r w:rsidRPr="003B460D">
          <w:rPr>
            <w:lang w:val="es-CO"/>
            <w:rPrChange w:id="506" w:author="claudia fayad" w:date="2013-03-11T14:34:00Z">
              <w:rPr/>
            </w:rPrChange>
          </w:rPr>
          <w:t xml:space="preserve"> para ayudarle a fortalec</w:t>
        </w:r>
        <w:r w:rsidR="009B5D15" w:rsidRPr="009B5D15">
          <w:rPr>
            <w:lang w:val="es-CO"/>
          </w:rPr>
          <w:t>erse en esta área en general</w:t>
        </w:r>
      </w:ins>
      <w:ins w:id="507" w:author="claudia fayad" w:date="2013-03-11T15:00:00Z">
        <w:r w:rsidR="009B5D15">
          <w:rPr>
            <w:lang w:val="es-CO"/>
          </w:rPr>
          <w:t>; e</w:t>
        </w:r>
      </w:ins>
      <w:ins w:id="508" w:author="claudia fayad" w:date="2013-03-11T14:34:00Z">
        <w:r w:rsidRPr="003B460D">
          <w:rPr>
            <w:lang w:val="es-CO"/>
            <w:rPrChange w:id="509" w:author="claudia fayad" w:date="2013-03-11T14:34:00Z">
              <w:rPr/>
            </w:rPrChange>
          </w:rPr>
          <w:t>specialmente</w:t>
        </w:r>
      </w:ins>
      <w:ins w:id="510" w:author="claudia fayad" w:date="2013-03-11T15:00:00Z">
        <w:r w:rsidR="009B5D15">
          <w:rPr>
            <w:lang w:val="es-CO"/>
          </w:rPr>
          <w:t>,</w:t>
        </w:r>
      </w:ins>
      <w:ins w:id="511" w:author="claudia fayad" w:date="2013-03-11T14:34:00Z">
        <w:r w:rsidRPr="003B460D">
          <w:rPr>
            <w:lang w:val="es-CO"/>
            <w:rPrChange w:id="512" w:author="claudia fayad" w:date="2013-03-11T14:34:00Z">
              <w:rPr/>
            </w:rPrChange>
          </w:rPr>
          <w:t xml:space="preserve"> que realice juegos de gráficos de barra</w:t>
        </w:r>
      </w:ins>
      <w:ins w:id="513" w:author="claudia fayad" w:date="2013-03-11T15:00:00Z">
        <w:r w:rsidR="009B5D15">
          <w:rPr>
            <w:lang w:val="es-CO"/>
          </w:rPr>
          <w:t>s</w:t>
        </w:r>
      </w:ins>
      <w:ins w:id="514" w:author="claudia fayad" w:date="2013-03-11T14:34:00Z">
        <w:r w:rsidRPr="003B460D">
          <w:rPr>
            <w:lang w:val="es-CO"/>
            <w:rPrChange w:id="515" w:author="claudia fayad" w:date="2013-03-11T14:34:00Z">
              <w:rPr/>
            </w:rPrChange>
          </w:rPr>
          <w:t xml:space="preserve">, identificación de números y cantidades y patrones.  </w:t>
        </w:r>
      </w:ins>
    </w:p>
    <w:p w:rsidR="009B5D15" w:rsidRDefault="009B5D15">
      <w:pPr>
        <w:rPr>
          <w:ins w:id="516" w:author="claudia fayad" w:date="2013-03-11T15:00:00Z"/>
          <w:sz w:val="28"/>
          <w:szCs w:val="28"/>
          <w:lang w:val="es-CO"/>
        </w:rPr>
      </w:pPr>
      <w:ins w:id="517" w:author="claudia fayad" w:date="2013-03-11T15:00:00Z">
        <w:r>
          <w:rPr>
            <w:sz w:val="28"/>
            <w:szCs w:val="28"/>
            <w:lang w:val="es-CO"/>
          </w:rPr>
          <w:br w:type="page"/>
        </w:r>
      </w:ins>
    </w:p>
    <w:p w:rsidR="00C92F09" w:rsidRPr="001A7A62" w:rsidRDefault="00C92F09" w:rsidP="00C92F09">
      <w:pPr>
        <w:pStyle w:val="Ttulo2"/>
        <w:rPr>
          <w:ins w:id="518" w:author="cfayad" w:date="2013-03-11T20:42:00Z"/>
          <w:sz w:val="22"/>
          <w:szCs w:val="22"/>
        </w:rPr>
      </w:pPr>
      <w:ins w:id="519" w:author="cfayad" w:date="2013-03-11T20:42:00Z">
        <w:r>
          <w:t>Global de L2</w:t>
        </w:r>
      </w:ins>
    </w:p>
    <w:p w:rsidR="00C92F09" w:rsidRPr="00C92F09" w:rsidRDefault="00C92F09" w:rsidP="00C92F09">
      <w:pPr>
        <w:rPr>
          <w:ins w:id="520" w:author="cfayad" w:date="2013-03-11T20:42:00Z"/>
          <w:lang w:val="es-CO"/>
          <w:rPrChange w:id="521" w:author="cfayad" w:date="2013-03-11T20:42:00Z">
            <w:rPr>
              <w:ins w:id="522" w:author="cfayad" w:date="2013-03-11T20:42:00Z"/>
            </w:rPr>
          </w:rPrChange>
        </w:rPr>
      </w:pPr>
      <w:ins w:id="523" w:author="cfayad" w:date="2013-03-11T20:42:00Z">
        <w:r w:rsidRPr="00C92F09">
          <w:rPr>
            <w:lang w:val="es-CO"/>
            <w:rPrChange w:id="524" w:author="cfayad" w:date="2013-03-11T20:42:00Z">
              <w:rPr/>
            </w:rPrChange>
          </w:rPr>
          <w:t xml:space="preserve">Durante este periodo los </w:t>
        </w:r>
      </w:ins>
      <w:commentRangeStart w:id="525"/>
      <w:ins w:id="526" w:author="cfayad" w:date="2013-03-11T20:43:00Z">
        <w:r w:rsidR="00406629">
          <w:rPr>
            <w:lang w:val="es-CO"/>
          </w:rPr>
          <w:t>niños</w:t>
        </w:r>
        <w:commentRangeEnd w:id="525"/>
        <w:r w:rsidR="00406629">
          <w:rPr>
            <w:rStyle w:val="Refdecomentario"/>
          </w:rPr>
          <w:commentReference w:id="525"/>
        </w:r>
      </w:ins>
      <w:ins w:id="527" w:author="cfayad" w:date="2013-03-11T20:42:00Z">
        <w:r w:rsidRPr="00C92F09">
          <w:rPr>
            <w:lang w:val="es-CO"/>
            <w:rPrChange w:id="528" w:author="cfayad" w:date="2013-03-11T20:42:00Z">
              <w:rPr/>
            </w:rPrChange>
          </w:rPr>
          <w:t xml:space="preserve"> fueron expuestos a instrucciones cada vez más complejas. Trabajaron en el reconocimiento de sonidos finales  para facilitar la comprensión y la apropiación de mayor vocabulario, haciendo uso de éste en todos los contextos escolares.  </w:t>
        </w:r>
      </w:ins>
    </w:p>
    <w:p w:rsidR="00C92F09" w:rsidRPr="00C92F09" w:rsidRDefault="00C92F09" w:rsidP="00C92F09">
      <w:pPr>
        <w:rPr>
          <w:ins w:id="529" w:author="cfayad" w:date="2013-03-11T20:42:00Z"/>
          <w:lang w:val="es-CO"/>
          <w:rPrChange w:id="530" w:author="cfayad" w:date="2013-03-11T20:42:00Z">
            <w:rPr>
              <w:ins w:id="531" w:author="cfayad" w:date="2013-03-11T20:42:00Z"/>
            </w:rPr>
          </w:rPrChange>
        </w:rPr>
      </w:pPr>
      <w:ins w:id="532" w:author="cfayad" w:date="2013-03-11T20:42:00Z">
        <w:r w:rsidRPr="00C92F09">
          <w:rPr>
            <w:lang w:val="es-CO"/>
            <w:rPrChange w:id="533" w:author="cfayad" w:date="2013-03-11T20:42:00Z">
              <w:rPr/>
            </w:rPrChange>
          </w:rPr>
          <w:t>Iniciaron además la indagación sobre el sentido y el propósito de los diferentes textos visuales encontrados a su alrededor.</w:t>
        </w:r>
      </w:ins>
    </w:p>
    <w:p w:rsidR="00C92F09" w:rsidRPr="00C92F09" w:rsidRDefault="00C92F09" w:rsidP="00C92F09">
      <w:pPr>
        <w:rPr>
          <w:ins w:id="534" w:author="cfayad" w:date="2013-03-11T20:42:00Z"/>
          <w:lang w:val="es-CO"/>
          <w:rPrChange w:id="535" w:author="cfayad" w:date="2013-03-11T20:42:00Z">
            <w:rPr>
              <w:ins w:id="536" w:author="cfayad" w:date="2013-03-11T20:42:00Z"/>
            </w:rPr>
          </w:rPrChange>
        </w:rPr>
      </w:pPr>
      <w:ins w:id="537" w:author="cfayad" w:date="2013-03-11T20:42:00Z">
        <w:r w:rsidRPr="00C92F09">
          <w:rPr>
            <w:lang w:val="es-CO"/>
            <w:rPrChange w:id="538" w:author="cfayad" w:date="2013-03-11T20:42:00Z">
              <w:rPr/>
            </w:rPrChange>
          </w:rPr>
          <w:t>El trabajo con diferentes tipos de textos los llevó a comprender algunos de los elementos de una historia (personajes y espacio de la misma), lo que además facilitó la posibilidad de establecer relaciones entre sus propias experiencias y los personajes de algunas de las historias leídas. Por otra parte, trabajaron en el reconocimiento y comprensión de las pala</w:t>
        </w:r>
        <w:r w:rsidR="00406629" w:rsidRPr="00406629">
          <w:rPr>
            <w:lang w:val="es-CO"/>
          </w:rPr>
          <w:t xml:space="preserve">bras de uso </w:t>
        </w:r>
        <w:commentRangeStart w:id="539"/>
        <w:r w:rsidR="00406629" w:rsidRPr="00406629">
          <w:rPr>
            <w:lang w:val="es-CO"/>
          </w:rPr>
          <w:t>frecuente</w:t>
        </w:r>
      </w:ins>
      <w:commentRangeEnd w:id="539"/>
      <w:ins w:id="540" w:author="cfayad" w:date="2013-03-11T20:45:00Z">
        <w:r w:rsidR="00406629">
          <w:rPr>
            <w:rStyle w:val="Refdecomentario"/>
          </w:rPr>
          <w:commentReference w:id="539"/>
        </w:r>
      </w:ins>
      <w:ins w:id="541" w:author="cfayad" w:date="2013-03-11T20:42:00Z">
        <w:r w:rsidRPr="00C92F09">
          <w:rPr>
            <w:lang w:val="es-CO"/>
            <w:rPrChange w:id="542" w:author="cfayad" w:date="2013-03-11T20:42:00Z">
              <w:rPr/>
            </w:rPrChange>
          </w:rPr>
          <w:t>.</w:t>
        </w:r>
      </w:ins>
    </w:p>
    <w:p w:rsidR="00C92F09" w:rsidRPr="00C92F09" w:rsidRDefault="00C92F09" w:rsidP="00C92F09">
      <w:pPr>
        <w:rPr>
          <w:ins w:id="543" w:author="cfayad" w:date="2013-03-11T20:42:00Z"/>
          <w:lang w:val="es-CO"/>
          <w:rPrChange w:id="544" w:author="cfayad" w:date="2013-03-11T20:42:00Z">
            <w:rPr>
              <w:ins w:id="545" w:author="cfayad" w:date="2013-03-11T20:42:00Z"/>
            </w:rPr>
          </w:rPrChange>
        </w:rPr>
      </w:pPr>
      <w:ins w:id="546" w:author="cfayad" w:date="2013-03-11T20:42:00Z">
        <w:r w:rsidRPr="00C92F09">
          <w:rPr>
            <w:lang w:val="es-CO"/>
            <w:rPrChange w:id="547" w:author="cfayad" w:date="2013-03-11T20:42:00Z">
              <w:rPr/>
            </w:rPrChange>
          </w:rPr>
          <w:t>La escritura ha sido un logro importante en este periodo, formalizando las propuestas de “actos de escritura” en tarjetas siguiendo el modelado de sus maestros</w:t>
        </w:r>
      </w:ins>
      <w:ins w:id="548" w:author="cfayad" w:date="2013-03-11T20:46:00Z">
        <w:r w:rsidR="00406629">
          <w:rPr>
            <w:lang w:val="es-CO"/>
          </w:rPr>
          <w:t>,</w:t>
        </w:r>
      </w:ins>
      <w:ins w:id="549" w:author="cfayad" w:date="2013-03-11T20:42:00Z">
        <w:r w:rsidRPr="00C92F09">
          <w:rPr>
            <w:lang w:val="es-CO"/>
            <w:rPrChange w:id="550" w:author="cfayad" w:date="2013-03-11T20:42:00Z">
              <w:rPr/>
            </w:rPrChange>
          </w:rPr>
          <w:t xml:space="preserve"> y registros espontáneos en la cartilla de los sonidos.</w:t>
        </w:r>
      </w:ins>
    </w:p>
    <w:p w:rsidR="00406629" w:rsidRDefault="00406629" w:rsidP="00406629">
      <w:pPr>
        <w:rPr>
          <w:ins w:id="551" w:author="cfayad" w:date="2013-03-11T20:46:00Z"/>
          <w:lang w:val="es-CO"/>
        </w:rPr>
      </w:pPr>
    </w:p>
    <w:p w:rsidR="00406629" w:rsidRPr="00406629" w:rsidRDefault="00406629" w:rsidP="00406629">
      <w:pPr>
        <w:rPr>
          <w:ins w:id="552" w:author="cfayad" w:date="2013-03-11T20:46:00Z"/>
          <w:lang w:val="es-CO"/>
          <w:rPrChange w:id="553" w:author="cfayad" w:date="2013-03-11T20:46:00Z">
            <w:rPr>
              <w:ins w:id="554" w:author="cfayad" w:date="2013-03-11T20:46:00Z"/>
            </w:rPr>
          </w:rPrChange>
        </w:rPr>
      </w:pPr>
      <w:ins w:id="555" w:author="cfayad" w:date="2013-03-11T20:46:00Z">
        <w:r w:rsidRPr="00406629">
          <w:rPr>
            <w:lang w:val="es-CO"/>
            <w:rPrChange w:id="556" w:author="cfayad" w:date="2013-03-11T20:46:00Z">
              <w:rPr/>
            </w:rPrChange>
          </w:rPr>
          <w:t xml:space="preserve">Desempeño </w:t>
        </w:r>
        <w:r w:rsidRPr="00406629">
          <w:rPr>
            <w:b/>
            <w:lang w:val="es-CO"/>
            <w:rPrChange w:id="557" w:author="cfayad" w:date="2013-03-11T20:46:00Z">
              <w:rPr>
                <w:b/>
              </w:rPr>
            </w:rPrChange>
          </w:rPr>
          <w:t>SUPERIOR</w:t>
        </w:r>
      </w:ins>
    </w:p>
    <w:p w:rsidR="00406629" w:rsidRPr="00406629" w:rsidRDefault="00406629" w:rsidP="00406629">
      <w:pPr>
        <w:rPr>
          <w:ins w:id="558" w:author="cfayad" w:date="2013-03-11T20:46:00Z"/>
          <w:lang w:val="es-CO"/>
          <w:rPrChange w:id="559" w:author="cfayad" w:date="2013-03-11T20:46:00Z">
            <w:rPr>
              <w:ins w:id="560" w:author="cfayad" w:date="2013-03-11T20:46:00Z"/>
            </w:rPr>
          </w:rPrChange>
        </w:rPr>
      </w:pPr>
      <w:ins w:id="561" w:author="cfayad" w:date="2013-03-11T20:46:00Z">
        <w:r w:rsidRPr="00406629">
          <w:rPr>
            <w:lang w:val="es-CO"/>
            <w:rPrChange w:id="562" w:author="cfayad" w:date="2013-03-11T20:46:00Z">
              <w:rPr/>
            </w:rPrChange>
          </w:rPr>
          <w:t xml:space="preserve">------------------------------ </w:t>
        </w:r>
        <w:r>
          <w:rPr>
            <w:lang w:val="es-CO"/>
          </w:rPr>
          <w:t>c</w:t>
        </w:r>
        <w:r w:rsidRPr="00406629">
          <w:rPr>
            <w:lang w:val="es-CO"/>
            <w:rPrChange w:id="563" w:author="cfayad" w:date="2013-03-11T20:46:00Z">
              <w:rPr/>
            </w:rPrChange>
          </w:rPr>
          <w:t>ontinúa mostrando una excelente disposición para el aprendizaje de su segunda lengua, participando activamente en todas las actividades propuestas para este segundo periodo</w:t>
        </w:r>
      </w:ins>
      <w:ins w:id="564" w:author="cfayad" w:date="2013-03-11T20:47:00Z">
        <w:r>
          <w:rPr>
            <w:lang w:val="es-CO"/>
          </w:rPr>
          <w:t>,</w:t>
        </w:r>
      </w:ins>
      <w:ins w:id="565" w:author="cfayad" w:date="2013-03-11T20:46:00Z">
        <w:r w:rsidRPr="00406629">
          <w:rPr>
            <w:lang w:val="es-CO"/>
            <w:rPrChange w:id="566" w:author="cfayad" w:date="2013-03-11T20:46:00Z">
              <w:rPr/>
            </w:rPrChange>
          </w:rPr>
          <w:t xml:space="preserve"> y en ocasiones</w:t>
        </w:r>
      </w:ins>
      <w:ins w:id="567" w:author="cfayad" w:date="2013-03-11T20:47:00Z">
        <w:r>
          <w:rPr>
            <w:lang w:val="es-CO"/>
          </w:rPr>
          <w:t>,</w:t>
        </w:r>
      </w:ins>
      <w:ins w:id="568" w:author="cfayad" w:date="2013-03-11T20:46:00Z">
        <w:r w:rsidRPr="00406629">
          <w:rPr>
            <w:lang w:val="es-CO"/>
            <w:rPrChange w:id="569" w:author="cfayad" w:date="2013-03-11T20:46:00Z">
              <w:rPr/>
            </w:rPrChange>
          </w:rPr>
          <w:t xml:space="preserve"> superando las expectativas y sirviendo de referente para sus compañeros de clase.</w:t>
        </w:r>
      </w:ins>
    </w:p>
    <w:p w:rsidR="00406629" w:rsidRPr="00406629" w:rsidRDefault="00406629" w:rsidP="00406629">
      <w:pPr>
        <w:rPr>
          <w:ins w:id="570" w:author="cfayad" w:date="2013-03-11T20:46:00Z"/>
          <w:lang w:val="es-CO"/>
          <w:rPrChange w:id="571" w:author="cfayad" w:date="2013-03-11T20:46:00Z">
            <w:rPr>
              <w:ins w:id="572" w:author="cfayad" w:date="2013-03-11T20:46:00Z"/>
            </w:rPr>
          </w:rPrChange>
        </w:rPr>
      </w:pPr>
      <w:ins w:id="573" w:author="cfayad" w:date="2013-03-11T20:46:00Z">
        <w:r w:rsidRPr="00406629">
          <w:rPr>
            <w:lang w:val="es-CO"/>
            <w:rPrChange w:id="574" w:author="cfayad" w:date="2013-03-11T20:46:00Z">
              <w:rPr/>
            </w:rPrChange>
          </w:rPr>
          <w:t xml:space="preserve">------------------muestra un excelente entendimiento de las instrucciones dadas, </w:t>
        </w:r>
      </w:ins>
      <w:ins w:id="575" w:author="cfayad" w:date="2013-03-11T20:47:00Z">
        <w:r>
          <w:rPr>
            <w:lang w:val="es-CO"/>
          </w:rPr>
          <w:t xml:space="preserve">y </w:t>
        </w:r>
      </w:ins>
      <w:ins w:id="576" w:author="cfayad" w:date="2013-03-11T20:46:00Z">
        <w:r w:rsidRPr="00406629">
          <w:rPr>
            <w:lang w:val="es-CO"/>
            <w:rPrChange w:id="577" w:author="cfayad" w:date="2013-03-11T20:46:00Z">
              <w:rPr/>
            </w:rPrChange>
          </w:rPr>
          <w:t xml:space="preserve">se comunica espontáneamente empleando  vocabulario  nuevo </w:t>
        </w:r>
        <w:proofErr w:type="gramStart"/>
        <w:r w:rsidRPr="00406629">
          <w:rPr>
            <w:lang w:val="es-CO"/>
            <w:rPrChange w:id="578" w:author="cfayad" w:date="2013-03-11T20:46:00Z">
              <w:rPr/>
            </w:rPrChange>
          </w:rPr>
          <w:t>aprendido ,</w:t>
        </w:r>
        <w:proofErr w:type="gramEnd"/>
        <w:r w:rsidRPr="00406629">
          <w:rPr>
            <w:lang w:val="es-CO"/>
            <w:rPrChange w:id="579" w:author="cfayad" w:date="2013-03-11T20:46:00Z">
              <w:rPr/>
            </w:rPrChange>
          </w:rPr>
          <w:t xml:space="preserve"> contestando a preguntas </w:t>
        </w:r>
      </w:ins>
      <w:ins w:id="580" w:author="cfayad" w:date="2013-03-11T20:47:00Z">
        <w:r>
          <w:rPr>
            <w:lang w:val="es-CO"/>
          </w:rPr>
          <w:t>tales como</w:t>
        </w:r>
      </w:ins>
      <w:ins w:id="581" w:author="cfayad" w:date="2013-03-11T20:46:00Z">
        <w:r w:rsidR="00A71031">
          <w:rPr>
            <w:lang w:val="es-CO"/>
          </w:rPr>
          <w:t xml:space="preserve"> “</w:t>
        </w:r>
      </w:ins>
      <w:proofErr w:type="spellStart"/>
      <w:ins w:id="582" w:author="cfayad" w:date="2013-03-11T20:47:00Z">
        <w:r>
          <w:rPr>
            <w:lang w:val="es-CO"/>
          </w:rPr>
          <w:t>w</w:t>
        </w:r>
      </w:ins>
      <w:ins w:id="583" w:author="cfayad" w:date="2013-03-11T20:46:00Z">
        <w:r w:rsidRPr="00406629">
          <w:rPr>
            <w:lang w:val="es-CO"/>
          </w:rPr>
          <w:t>ho</w:t>
        </w:r>
      </w:ins>
      <w:proofErr w:type="spellEnd"/>
      <w:ins w:id="584" w:author="cfayad" w:date="2013-03-11T20:48:00Z">
        <w:r>
          <w:rPr>
            <w:lang w:val="es-CO"/>
          </w:rPr>
          <w:t>?”</w:t>
        </w:r>
      </w:ins>
      <w:ins w:id="585" w:author="cfayad" w:date="2013-03-11T20:46:00Z">
        <w:r w:rsidRPr="00406629">
          <w:rPr>
            <w:lang w:val="es-CO"/>
          </w:rPr>
          <w:t xml:space="preserve">, </w:t>
        </w:r>
      </w:ins>
      <w:ins w:id="586" w:author="cfayad" w:date="2013-03-11T20:48:00Z">
        <w:r>
          <w:rPr>
            <w:lang w:val="es-CO"/>
          </w:rPr>
          <w:t>“</w:t>
        </w:r>
      </w:ins>
      <w:ins w:id="587" w:author="cfayad" w:date="2013-03-11T20:46:00Z">
        <w:r w:rsidRPr="00406629">
          <w:rPr>
            <w:lang w:val="es-CO"/>
          </w:rPr>
          <w:t>where</w:t>
        </w:r>
      </w:ins>
      <w:ins w:id="588" w:author="cfayad" w:date="2013-03-11T20:48:00Z">
        <w:r>
          <w:rPr>
            <w:lang w:val="es-CO"/>
          </w:rPr>
          <w:t>?”</w:t>
        </w:r>
      </w:ins>
      <w:ins w:id="589" w:author="cfayad" w:date="2013-03-11T20:46:00Z">
        <w:r w:rsidRPr="00406629">
          <w:rPr>
            <w:lang w:val="es-CO"/>
          </w:rPr>
          <w:t xml:space="preserve">, </w:t>
        </w:r>
      </w:ins>
      <w:ins w:id="590" w:author="cfayad" w:date="2013-03-11T20:48:00Z">
        <w:r>
          <w:rPr>
            <w:lang w:val="es-CO"/>
          </w:rPr>
          <w:t>“</w:t>
        </w:r>
        <w:proofErr w:type="spellStart"/>
        <w:r>
          <w:rPr>
            <w:lang w:val="es-CO"/>
          </w:rPr>
          <w:t>what</w:t>
        </w:r>
        <w:proofErr w:type="spellEnd"/>
        <w:r>
          <w:rPr>
            <w:lang w:val="es-CO"/>
          </w:rPr>
          <w:t>?”</w:t>
        </w:r>
      </w:ins>
      <w:ins w:id="591" w:author="cfayad" w:date="2013-03-11T20:46:00Z">
        <w:r w:rsidR="00A71031">
          <w:rPr>
            <w:lang w:val="es-CO"/>
          </w:rPr>
          <w:t xml:space="preserve"> </w:t>
        </w:r>
      </w:ins>
      <w:ins w:id="592" w:author="cfayad" w:date="2013-03-11T21:18:00Z">
        <w:r w:rsidR="00A71031">
          <w:rPr>
            <w:lang w:val="es-CO"/>
          </w:rPr>
          <w:t>y</w:t>
        </w:r>
      </w:ins>
      <w:ins w:id="593" w:author="cfayad" w:date="2013-03-11T20:46:00Z">
        <w:r w:rsidRPr="00406629">
          <w:rPr>
            <w:lang w:val="es-CO"/>
          </w:rPr>
          <w:t xml:space="preserve"> </w:t>
        </w:r>
      </w:ins>
      <w:ins w:id="594" w:author="cfayad" w:date="2013-03-11T20:48:00Z">
        <w:r>
          <w:rPr>
            <w:lang w:val="es-CO"/>
          </w:rPr>
          <w:t>“</w:t>
        </w:r>
        <w:proofErr w:type="spellStart"/>
        <w:r>
          <w:rPr>
            <w:lang w:val="es-CO"/>
          </w:rPr>
          <w:t>w</w:t>
        </w:r>
      </w:ins>
      <w:ins w:id="595" w:author="cfayad" w:date="2013-03-11T20:46:00Z">
        <w:r w:rsidRPr="00406629">
          <w:rPr>
            <w:lang w:val="es-CO"/>
            <w:rPrChange w:id="596" w:author="cfayad" w:date="2013-03-11T20:46:00Z">
              <w:rPr/>
            </w:rPrChange>
          </w:rPr>
          <w:t>hen</w:t>
        </w:r>
      </w:ins>
      <w:proofErr w:type="spellEnd"/>
      <w:ins w:id="597" w:author="cfayad" w:date="2013-03-11T20:48:00Z">
        <w:r>
          <w:rPr>
            <w:lang w:val="es-CO"/>
          </w:rPr>
          <w:t>?</w:t>
        </w:r>
      </w:ins>
      <w:ins w:id="598" w:author="cfayad" w:date="2013-03-11T20:46:00Z">
        <w:r w:rsidRPr="00406629">
          <w:rPr>
            <w:lang w:val="es-CO"/>
            <w:rPrChange w:id="599" w:author="cfayad" w:date="2013-03-11T20:46:00Z">
              <w:rPr/>
            </w:rPrChange>
          </w:rPr>
          <w:t>”. Identifica y reconoce palabras y  algunos sonidos finales en  poesías, rimas y canciones. De manera espontánea, puede dar ejemplos de palabras con los sonidos trabajados durante este periodo: ------------- por ejemplo</w:t>
        </w:r>
        <w:proofErr w:type="gramStart"/>
        <w:r w:rsidRPr="00406629">
          <w:rPr>
            <w:lang w:val="es-CO"/>
            <w:rPrChange w:id="600" w:author="cfayad" w:date="2013-03-11T20:46:00Z">
              <w:rPr/>
            </w:rPrChange>
          </w:rPr>
          <w:t>:------------</w:t>
        </w:r>
        <w:proofErr w:type="gramEnd"/>
      </w:ins>
    </w:p>
    <w:p w:rsidR="00406629" w:rsidRPr="00406629" w:rsidRDefault="00406629" w:rsidP="00406629">
      <w:pPr>
        <w:rPr>
          <w:ins w:id="601" w:author="cfayad" w:date="2013-03-11T20:46:00Z"/>
          <w:lang w:val="es-CO"/>
          <w:rPrChange w:id="602" w:author="cfayad" w:date="2013-03-11T20:46:00Z">
            <w:rPr>
              <w:ins w:id="603" w:author="cfayad" w:date="2013-03-11T20:46:00Z"/>
            </w:rPr>
          </w:rPrChange>
        </w:rPr>
      </w:pPr>
      <w:ins w:id="604" w:author="cfayad" w:date="2013-03-11T20:46:00Z">
        <w:r w:rsidRPr="00406629">
          <w:rPr>
            <w:lang w:val="es-CO"/>
            <w:rPrChange w:id="605" w:author="cfayad" w:date="2013-03-11T20:46:00Z">
              <w:rPr/>
            </w:rPrChange>
          </w:rPr>
          <w:t xml:space="preserve">Puede identificar y  explicar con frases completas,  </w:t>
        </w:r>
      </w:ins>
      <w:ins w:id="606" w:author="cfayad" w:date="2013-03-11T20:49:00Z">
        <w:r>
          <w:rPr>
            <w:lang w:val="es-CO"/>
          </w:rPr>
          <w:t xml:space="preserve">así como también </w:t>
        </w:r>
      </w:ins>
      <w:ins w:id="607" w:author="cfayad" w:date="2013-03-11T20:46:00Z">
        <w:r w:rsidRPr="00406629">
          <w:rPr>
            <w:lang w:val="es-CO"/>
            <w:rPrChange w:id="608" w:author="cfayad" w:date="2013-03-11T20:46:00Z">
              <w:rPr/>
            </w:rPrChange>
          </w:rPr>
          <w:t xml:space="preserve">el significado de imágenes, logos, y signos familiares encontrados en las </w:t>
        </w:r>
        <w:proofErr w:type="gramStart"/>
        <w:r w:rsidRPr="00406629">
          <w:rPr>
            <w:lang w:val="es-CO"/>
            <w:rPrChange w:id="609" w:author="cfayad" w:date="2013-03-11T20:46:00Z">
              <w:rPr/>
            </w:rPrChange>
          </w:rPr>
          <w:t>ilustraciones ,</w:t>
        </w:r>
        <w:proofErr w:type="gramEnd"/>
        <w:r w:rsidRPr="00406629">
          <w:rPr>
            <w:lang w:val="es-CO"/>
            <w:rPrChange w:id="610" w:author="cfayad" w:date="2013-03-11T20:46:00Z">
              <w:rPr/>
            </w:rPrChange>
          </w:rPr>
          <w:t xml:space="preserve"> libros y fotografías.</w:t>
        </w:r>
      </w:ins>
    </w:p>
    <w:p w:rsidR="00406629" w:rsidRPr="00406629" w:rsidRDefault="00406629" w:rsidP="00406629">
      <w:pPr>
        <w:rPr>
          <w:ins w:id="611" w:author="cfayad" w:date="2013-03-11T20:46:00Z"/>
          <w:lang w:val="es-CO"/>
          <w:rPrChange w:id="612" w:author="cfayad" w:date="2013-03-11T20:46:00Z">
            <w:rPr>
              <w:ins w:id="613" w:author="cfayad" w:date="2013-03-11T20:46:00Z"/>
            </w:rPr>
          </w:rPrChange>
        </w:rPr>
      </w:pPr>
      <w:ins w:id="614" w:author="cfayad" w:date="2013-03-11T20:46:00Z">
        <w:r w:rsidRPr="00406629">
          <w:rPr>
            <w:lang w:val="es-CO"/>
            <w:rPrChange w:id="615" w:author="cfayad" w:date="2013-03-11T20:46:00Z">
              <w:rPr/>
            </w:rPrChange>
          </w:rPr>
          <w:t xml:space="preserve">-------------------- </w:t>
        </w:r>
      </w:ins>
      <w:ins w:id="616" w:author="cfayad" w:date="2013-03-11T20:49:00Z">
        <w:r>
          <w:rPr>
            <w:lang w:val="es-CO"/>
          </w:rPr>
          <w:t>continúa</w:t>
        </w:r>
      </w:ins>
      <w:ins w:id="617" w:author="cfayad" w:date="2013-03-11T20:46:00Z">
        <w:r w:rsidRPr="00406629">
          <w:rPr>
            <w:lang w:val="es-CO"/>
            <w:rPrChange w:id="618" w:author="cfayad" w:date="2013-03-11T20:46:00Z">
              <w:rPr/>
            </w:rPrChange>
          </w:rPr>
          <w:t xml:space="preserve"> </w:t>
        </w:r>
      </w:ins>
      <w:ins w:id="619" w:author="cfayad" w:date="2013-03-11T20:50:00Z">
        <w:r>
          <w:rPr>
            <w:lang w:val="es-CO"/>
          </w:rPr>
          <w:t>mostrando</w:t>
        </w:r>
      </w:ins>
      <w:ins w:id="620" w:author="cfayad" w:date="2013-03-11T20:46:00Z">
        <w:r w:rsidRPr="00406629">
          <w:rPr>
            <w:lang w:val="es-CO"/>
            <w:rPrChange w:id="621" w:author="cfayad" w:date="2013-03-11T20:46:00Z">
              <w:rPr/>
            </w:rPrChange>
          </w:rPr>
          <w:t xml:space="preserve"> mucho interés  y entusiasmo al escuchar cuentos que se leen en clase, </w:t>
        </w:r>
      </w:ins>
      <w:ins w:id="622" w:author="cfayad" w:date="2013-03-11T20:50:00Z">
        <w:r>
          <w:rPr>
            <w:lang w:val="es-CO"/>
          </w:rPr>
          <w:t xml:space="preserve">y </w:t>
        </w:r>
      </w:ins>
      <w:ins w:id="623" w:author="cfayad" w:date="2013-03-11T20:46:00Z">
        <w:r w:rsidRPr="00406629">
          <w:rPr>
            <w:lang w:val="es-CO"/>
            <w:rPrChange w:id="624" w:author="cfayad" w:date="2013-03-11T20:46:00Z">
              <w:rPr/>
            </w:rPrChange>
          </w:rPr>
          <w:t xml:space="preserve">puede responder a preguntas acerca de éstos con frases </w:t>
        </w:r>
        <w:r w:rsidRPr="00406629">
          <w:rPr>
            <w:lang w:val="es-CO"/>
          </w:rPr>
          <w:t>completas</w:t>
        </w:r>
      </w:ins>
      <w:ins w:id="625" w:author="cfayad" w:date="2013-03-11T20:50:00Z">
        <w:r>
          <w:rPr>
            <w:lang w:val="es-CO"/>
          </w:rPr>
          <w:t xml:space="preserve"> y</w:t>
        </w:r>
      </w:ins>
      <w:ins w:id="626" w:author="cfayad" w:date="2013-03-11T20:46:00Z">
        <w:r w:rsidRPr="00406629">
          <w:rPr>
            <w:lang w:val="es-CO"/>
            <w:rPrChange w:id="627" w:author="cfayad" w:date="2013-03-11T20:46:00Z">
              <w:rPr/>
            </w:rPrChange>
          </w:rPr>
          <w:t xml:space="preserve"> hacer conexiones de la lectura con sus experiencias personales. Puede identificar  algunos de los ele</w:t>
        </w:r>
        <w:r w:rsidRPr="00406629">
          <w:rPr>
            <w:lang w:val="es-CO"/>
          </w:rPr>
          <w:t>mentos de una historia como son</w:t>
        </w:r>
        <w:r w:rsidRPr="00406629">
          <w:rPr>
            <w:lang w:val="es-CO"/>
            <w:rPrChange w:id="628" w:author="cfayad" w:date="2013-03-11T20:46:00Z">
              <w:rPr/>
            </w:rPrChange>
          </w:rPr>
          <w:t xml:space="preserve"> los personajes, el narrador, etc. En los momentos de lectura, lee y entiende con facilidad las palabras de mayor frecuencia utilizadas en inglés, como </w:t>
        </w:r>
        <w:proofErr w:type="gramStart"/>
        <w:r w:rsidRPr="00406629">
          <w:rPr>
            <w:lang w:val="es-CO"/>
            <w:rPrChange w:id="629" w:author="cfayad" w:date="2013-03-11T20:46:00Z">
              <w:rPr/>
            </w:rPrChange>
          </w:rPr>
          <w:t>son :--------------</w:t>
        </w:r>
        <w:proofErr w:type="gramEnd"/>
      </w:ins>
    </w:p>
    <w:p w:rsidR="00406629" w:rsidRPr="00406629" w:rsidRDefault="00406629" w:rsidP="00406629">
      <w:pPr>
        <w:rPr>
          <w:ins w:id="630" w:author="cfayad" w:date="2013-03-11T20:46:00Z"/>
          <w:lang w:val="es-CO"/>
          <w:rPrChange w:id="631" w:author="cfayad" w:date="2013-03-11T20:46:00Z">
            <w:rPr>
              <w:ins w:id="632" w:author="cfayad" w:date="2013-03-11T20:46:00Z"/>
            </w:rPr>
          </w:rPrChange>
        </w:rPr>
      </w:pPr>
      <w:ins w:id="633" w:author="cfayad" w:date="2013-03-11T20:46:00Z">
        <w:r w:rsidRPr="00406629">
          <w:rPr>
            <w:lang w:val="es-CO"/>
            <w:rPrChange w:id="634" w:author="cfayad" w:date="2013-03-11T20:46:00Z">
              <w:rPr/>
            </w:rPrChange>
          </w:rPr>
          <w:t>Puede escribir espontáneamente palabras dentro de un contexto para comunicar sus pensamientos</w:t>
        </w:r>
      </w:ins>
      <w:ins w:id="635" w:author="cfayad" w:date="2013-03-11T20:51:00Z">
        <w:r>
          <w:rPr>
            <w:lang w:val="es-CO"/>
          </w:rPr>
          <w:t>, como</w:t>
        </w:r>
      </w:ins>
      <w:ins w:id="636" w:author="cfayad" w:date="2013-03-11T20:46:00Z">
        <w:r w:rsidRPr="00406629">
          <w:rPr>
            <w:lang w:val="es-CO"/>
            <w:rPrChange w:id="637" w:author="cfayad" w:date="2013-03-11T20:46:00Z">
              <w:rPr/>
            </w:rPrChange>
          </w:rPr>
          <w:t xml:space="preserve"> por ejemplo</w:t>
        </w:r>
      </w:ins>
      <w:ins w:id="638" w:author="cfayad" w:date="2013-03-11T20:51:00Z">
        <w:r>
          <w:rPr>
            <w:lang w:val="es-CO"/>
          </w:rPr>
          <w:t>,</w:t>
        </w:r>
      </w:ins>
      <w:ins w:id="639" w:author="cfayad" w:date="2013-03-11T20:46:00Z">
        <w:r w:rsidRPr="00406629">
          <w:rPr>
            <w:lang w:val="es-CO"/>
            <w:rPrChange w:id="640" w:author="cfayad" w:date="2013-03-11T20:46:00Z">
              <w:rPr/>
            </w:rPrChange>
          </w:rPr>
          <w:t xml:space="preserve"> elaborando tarjetas con un mensaje significativo.</w:t>
        </w:r>
      </w:ins>
    </w:p>
    <w:p w:rsidR="00406629" w:rsidRPr="00406629" w:rsidRDefault="00406629" w:rsidP="00406629">
      <w:pPr>
        <w:rPr>
          <w:ins w:id="641" w:author="cfayad" w:date="2013-03-11T20:46:00Z"/>
          <w:lang w:val="es-CO"/>
          <w:rPrChange w:id="642" w:author="cfayad" w:date="2013-03-11T20:46:00Z">
            <w:rPr>
              <w:ins w:id="643" w:author="cfayad" w:date="2013-03-11T20:46:00Z"/>
            </w:rPr>
          </w:rPrChange>
        </w:rPr>
      </w:pPr>
      <w:ins w:id="644" w:author="cfayad" w:date="2013-03-11T20:46:00Z">
        <w:r w:rsidRPr="00406629">
          <w:rPr>
            <w:lang w:val="es-CO"/>
            <w:rPrChange w:id="645" w:author="cfayad" w:date="2013-03-11T20:46:00Z">
              <w:rPr/>
            </w:rPrChange>
          </w:rPr>
          <w:t xml:space="preserve">----------------, </w:t>
        </w:r>
        <w:r w:rsidRPr="00406629">
          <w:rPr>
            <w:lang w:val="es-CO"/>
          </w:rPr>
          <w:t>estamos muy orgullos</w:t>
        </w:r>
      </w:ins>
      <w:ins w:id="646" w:author="cfayad" w:date="2013-03-11T20:51:00Z">
        <w:r>
          <w:rPr>
            <w:lang w:val="es-CO"/>
          </w:rPr>
          <w:t>o</w:t>
        </w:r>
      </w:ins>
      <w:ins w:id="647" w:author="cfayad" w:date="2013-03-11T20:46:00Z">
        <w:r w:rsidRPr="00406629">
          <w:rPr>
            <w:lang w:val="es-CO"/>
          </w:rPr>
          <w:t>s de tus progresos</w:t>
        </w:r>
      </w:ins>
      <w:ins w:id="648" w:author="cfayad" w:date="2013-03-11T20:51:00Z">
        <w:r>
          <w:rPr>
            <w:lang w:val="es-CO"/>
          </w:rPr>
          <w:t>.</w:t>
        </w:r>
      </w:ins>
      <w:ins w:id="649" w:author="cfayad" w:date="2013-03-11T20:46:00Z">
        <w:r w:rsidRPr="00406629">
          <w:rPr>
            <w:lang w:val="es-CO"/>
            <w:rPrChange w:id="650" w:author="cfayad" w:date="2013-03-11T20:46:00Z">
              <w:rPr/>
            </w:rPrChange>
          </w:rPr>
          <w:t xml:space="preserve"> </w:t>
        </w:r>
      </w:ins>
      <w:ins w:id="651" w:author="cfayad" w:date="2013-03-11T20:51:00Z">
        <w:r>
          <w:rPr>
            <w:lang w:val="es-CO"/>
          </w:rPr>
          <w:t>¡E</w:t>
        </w:r>
      </w:ins>
      <w:ins w:id="652" w:author="cfayad" w:date="2013-03-11T20:46:00Z">
        <w:r w:rsidRPr="00406629">
          <w:rPr>
            <w:lang w:val="es-CO"/>
            <w:rPrChange w:id="653" w:author="cfayad" w:date="2013-03-11T20:46:00Z">
              <w:rPr/>
            </w:rPrChange>
          </w:rPr>
          <w:t xml:space="preserve">speramos que </w:t>
        </w:r>
      </w:ins>
      <w:ins w:id="654" w:author="cfayad" w:date="2013-03-11T20:51:00Z">
        <w:r>
          <w:rPr>
            <w:lang w:val="es-CO"/>
          </w:rPr>
          <w:t>sigas</w:t>
        </w:r>
      </w:ins>
      <w:ins w:id="655" w:author="cfayad" w:date="2013-03-11T20:46:00Z">
        <w:r w:rsidRPr="00406629">
          <w:rPr>
            <w:lang w:val="es-CO"/>
            <w:rPrChange w:id="656" w:author="cfayad" w:date="2013-03-11T20:46:00Z">
              <w:rPr/>
            </w:rPrChange>
          </w:rPr>
          <w:t xml:space="preserve"> adelante! ¡Felicidades por tus logros!</w:t>
        </w:r>
      </w:ins>
    </w:p>
    <w:p w:rsidR="00406629" w:rsidRPr="00406629" w:rsidRDefault="00406629" w:rsidP="00406629">
      <w:pPr>
        <w:rPr>
          <w:ins w:id="657" w:author="cfayad" w:date="2013-03-11T20:46:00Z"/>
          <w:lang w:val="es-CO"/>
          <w:rPrChange w:id="658" w:author="cfayad" w:date="2013-03-11T20:46:00Z">
            <w:rPr>
              <w:ins w:id="659" w:author="cfayad" w:date="2013-03-11T20:46:00Z"/>
            </w:rPr>
          </w:rPrChange>
        </w:rPr>
      </w:pPr>
    </w:p>
    <w:p w:rsidR="00406629" w:rsidRPr="00406629" w:rsidRDefault="00406629" w:rsidP="00406629">
      <w:pPr>
        <w:rPr>
          <w:ins w:id="660" w:author="cfayad" w:date="2013-03-11T20:46:00Z"/>
          <w:b/>
          <w:lang w:val="es-CO"/>
          <w:rPrChange w:id="661" w:author="cfayad" w:date="2013-03-11T20:46:00Z">
            <w:rPr>
              <w:ins w:id="662" w:author="cfayad" w:date="2013-03-11T20:46:00Z"/>
              <w:b/>
            </w:rPr>
          </w:rPrChange>
        </w:rPr>
      </w:pPr>
      <w:ins w:id="663" w:author="cfayad" w:date="2013-03-11T20:46:00Z">
        <w:r w:rsidRPr="00406629">
          <w:rPr>
            <w:lang w:val="es-CO"/>
            <w:rPrChange w:id="664" w:author="cfayad" w:date="2013-03-11T20:46:00Z">
              <w:rPr/>
            </w:rPrChange>
          </w:rPr>
          <w:t xml:space="preserve">Desempeño, </w:t>
        </w:r>
        <w:r w:rsidRPr="00406629">
          <w:rPr>
            <w:b/>
            <w:lang w:val="es-CO"/>
            <w:rPrChange w:id="665" w:author="cfayad" w:date="2013-03-11T20:46:00Z">
              <w:rPr>
                <w:b/>
              </w:rPr>
            </w:rPrChange>
          </w:rPr>
          <w:t>ALTO</w:t>
        </w:r>
      </w:ins>
    </w:p>
    <w:p w:rsidR="00406629" w:rsidRPr="00406629" w:rsidRDefault="00406629" w:rsidP="00406629">
      <w:pPr>
        <w:rPr>
          <w:ins w:id="666" w:author="cfayad" w:date="2013-03-11T20:46:00Z"/>
          <w:lang w:val="es-CO"/>
          <w:rPrChange w:id="667" w:author="cfayad" w:date="2013-03-11T20:46:00Z">
            <w:rPr>
              <w:ins w:id="668" w:author="cfayad" w:date="2013-03-11T20:46:00Z"/>
            </w:rPr>
          </w:rPrChange>
        </w:rPr>
      </w:pPr>
      <w:ins w:id="669" w:author="cfayad" w:date="2013-03-11T20:46:00Z">
        <w:r w:rsidRPr="00406629">
          <w:rPr>
            <w:lang w:val="es-CO"/>
            <w:rPrChange w:id="670" w:author="cfayad" w:date="2013-03-11T20:46:00Z">
              <w:rPr/>
            </w:rPrChange>
          </w:rPr>
          <w:t>-----------</w:t>
        </w:r>
      </w:ins>
      <w:ins w:id="671" w:author="cfayad" w:date="2013-03-11T20:52:00Z">
        <w:r>
          <w:rPr>
            <w:lang w:val="es-CO"/>
          </w:rPr>
          <w:t>c</w:t>
        </w:r>
      </w:ins>
      <w:ins w:id="672" w:author="cfayad" w:date="2013-03-11T20:46:00Z">
        <w:r w:rsidRPr="00406629">
          <w:rPr>
            <w:lang w:val="es-CO"/>
            <w:rPrChange w:id="673" w:author="cfayad" w:date="2013-03-11T20:46:00Z">
              <w:rPr/>
            </w:rPrChange>
          </w:rPr>
          <w:t>ontinúa mostrando una muy buena disposición para el aprendizaje de su segunda lengua, participando en todas las actividades propuestas para este segundo periodo.</w:t>
        </w:r>
      </w:ins>
    </w:p>
    <w:p w:rsidR="00406629" w:rsidRPr="00406629" w:rsidRDefault="00406629" w:rsidP="00406629">
      <w:pPr>
        <w:rPr>
          <w:ins w:id="674" w:author="cfayad" w:date="2013-03-11T20:46:00Z"/>
          <w:lang w:val="es-CO"/>
          <w:rPrChange w:id="675" w:author="cfayad" w:date="2013-03-11T20:46:00Z">
            <w:rPr>
              <w:ins w:id="676" w:author="cfayad" w:date="2013-03-11T20:46:00Z"/>
            </w:rPr>
          </w:rPrChange>
        </w:rPr>
      </w:pPr>
      <w:ins w:id="677" w:author="cfayad" w:date="2013-03-11T20:46:00Z">
        <w:r w:rsidRPr="00406629">
          <w:rPr>
            <w:lang w:val="es-CO"/>
            <w:rPrChange w:id="678" w:author="cfayad" w:date="2013-03-11T20:46:00Z">
              <w:rPr/>
            </w:rPrChange>
          </w:rPr>
          <w:t xml:space="preserve">------------------muestra un muy buen entendimiento de las instrucciones dadas, </w:t>
        </w:r>
      </w:ins>
      <w:ins w:id="679" w:author="cfayad" w:date="2013-03-11T20:52:00Z">
        <w:r>
          <w:rPr>
            <w:lang w:val="es-CO"/>
          </w:rPr>
          <w:t xml:space="preserve">y </w:t>
        </w:r>
      </w:ins>
      <w:ins w:id="680" w:author="cfayad" w:date="2013-03-11T20:46:00Z">
        <w:r w:rsidRPr="00406629">
          <w:rPr>
            <w:lang w:val="es-CO"/>
            <w:rPrChange w:id="681" w:author="cfayad" w:date="2013-03-11T20:46:00Z">
              <w:rPr/>
            </w:rPrChange>
          </w:rPr>
          <w:t xml:space="preserve">se comunica espontáneamente empleando  vocabulario  nuevo </w:t>
        </w:r>
        <w:proofErr w:type="gramStart"/>
        <w:r w:rsidRPr="00406629">
          <w:rPr>
            <w:lang w:val="es-CO"/>
            <w:rPrChange w:id="682" w:author="cfayad" w:date="2013-03-11T20:46:00Z">
              <w:rPr/>
            </w:rPrChange>
          </w:rPr>
          <w:t>aprendido ,</w:t>
        </w:r>
        <w:proofErr w:type="gramEnd"/>
        <w:r w:rsidRPr="00406629">
          <w:rPr>
            <w:lang w:val="es-CO"/>
            <w:rPrChange w:id="683" w:author="cfayad" w:date="2013-03-11T20:46:00Z">
              <w:rPr/>
            </w:rPrChange>
          </w:rPr>
          <w:t xml:space="preserve"> contestando a preguntas </w:t>
        </w:r>
      </w:ins>
      <w:ins w:id="684" w:author="cfayad" w:date="2013-03-11T21:18:00Z">
        <w:r w:rsidR="00A71031">
          <w:rPr>
            <w:lang w:val="es-CO"/>
          </w:rPr>
          <w:t>tales como</w:t>
        </w:r>
      </w:ins>
      <w:ins w:id="685" w:author="cfayad" w:date="2013-03-11T20:46:00Z">
        <w:r w:rsidRPr="00406629">
          <w:rPr>
            <w:lang w:val="es-CO"/>
            <w:rPrChange w:id="686" w:author="cfayad" w:date="2013-03-11T20:46:00Z">
              <w:rPr/>
            </w:rPrChange>
          </w:rPr>
          <w:t xml:space="preserve"> </w:t>
        </w:r>
      </w:ins>
      <w:ins w:id="687" w:author="cfayad" w:date="2013-03-11T21:18:00Z">
        <w:r w:rsidR="00A71031">
          <w:rPr>
            <w:lang w:val="es-CO"/>
          </w:rPr>
          <w:t>“</w:t>
        </w:r>
        <w:proofErr w:type="spellStart"/>
        <w:r w:rsidR="00A71031">
          <w:rPr>
            <w:lang w:val="es-CO"/>
          </w:rPr>
          <w:t>w</w:t>
        </w:r>
        <w:r w:rsidR="00A71031" w:rsidRPr="00406629">
          <w:rPr>
            <w:lang w:val="es-CO"/>
          </w:rPr>
          <w:t>ho</w:t>
        </w:r>
        <w:proofErr w:type="spellEnd"/>
        <w:r w:rsidR="00A71031">
          <w:rPr>
            <w:lang w:val="es-CO"/>
          </w:rPr>
          <w:t>?”</w:t>
        </w:r>
        <w:r w:rsidR="00A71031" w:rsidRPr="00406629">
          <w:rPr>
            <w:lang w:val="es-CO"/>
          </w:rPr>
          <w:t xml:space="preserve">, </w:t>
        </w:r>
        <w:r w:rsidR="00A71031">
          <w:rPr>
            <w:lang w:val="es-CO"/>
          </w:rPr>
          <w:t>“</w:t>
        </w:r>
        <w:r w:rsidR="00A71031" w:rsidRPr="00406629">
          <w:rPr>
            <w:lang w:val="es-CO"/>
          </w:rPr>
          <w:t>where</w:t>
        </w:r>
        <w:r w:rsidR="00A71031">
          <w:rPr>
            <w:lang w:val="es-CO"/>
          </w:rPr>
          <w:t>?”</w:t>
        </w:r>
        <w:r w:rsidR="00A71031" w:rsidRPr="00406629">
          <w:rPr>
            <w:lang w:val="es-CO"/>
          </w:rPr>
          <w:t xml:space="preserve">, </w:t>
        </w:r>
        <w:r w:rsidR="00A71031">
          <w:rPr>
            <w:lang w:val="es-CO"/>
          </w:rPr>
          <w:t>“</w:t>
        </w:r>
        <w:proofErr w:type="spellStart"/>
        <w:r w:rsidR="00A71031">
          <w:rPr>
            <w:lang w:val="es-CO"/>
          </w:rPr>
          <w:t>what</w:t>
        </w:r>
        <w:proofErr w:type="spellEnd"/>
        <w:r w:rsidR="00A71031">
          <w:rPr>
            <w:lang w:val="es-CO"/>
          </w:rPr>
          <w:t>?”</w:t>
        </w:r>
        <w:r w:rsidR="00A71031">
          <w:rPr>
            <w:lang w:val="es-CO"/>
          </w:rPr>
          <w:t xml:space="preserve"> y</w:t>
        </w:r>
        <w:r w:rsidR="00A71031" w:rsidRPr="00406629">
          <w:rPr>
            <w:lang w:val="es-CO"/>
          </w:rPr>
          <w:t xml:space="preserve"> </w:t>
        </w:r>
        <w:r w:rsidR="00A71031">
          <w:rPr>
            <w:lang w:val="es-CO"/>
          </w:rPr>
          <w:t>“</w:t>
        </w:r>
        <w:proofErr w:type="spellStart"/>
        <w:r w:rsidR="00A71031">
          <w:rPr>
            <w:lang w:val="es-CO"/>
          </w:rPr>
          <w:t>w</w:t>
        </w:r>
        <w:r w:rsidR="00A71031" w:rsidRPr="00325F59">
          <w:rPr>
            <w:lang w:val="es-CO"/>
          </w:rPr>
          <w:t>hen</w:t>
        </w:r>
        <w:proofErr w:type="spellEnd"/>
        <w:r w:rsidR="00A71031">
          <w:rPr>
            <w:lang w:val="es-CO"/>
          </w:rPr>
          <w:t>?</w:t>
        </w:r>
        <w:r w:rsidR="00A71031" w:rsidRPr="00325F59">
          <w:rPr>
            <w:lang w:val="es-CO"/>
          </w:rPr>
          <w:t xml:space="preserve">”. </w:t>
        </w:r>
      </w:ins>
      <w:ins w:id="688" w:author="cfayad" w:date="2013-03-11T20:46:00Z">
        <w:r w:rsidRPr="00406629">
          <w:rPr>
            <w:lang w:val="es-CO"/>
            <w:rPrChange w:id="689" w:author="cfayad" w:date="2013-03-11T20:46:00Z">
              <w:rPr/>
            </w:rPrChange>
          </w:rPr>
          <w:t>Identifica y reconoce palabras y  algunos sonidos finales en  poesías, rimas y canciones.  De manera espontánea, puede dar ejemplos de palabras con los sonidos trabajados durante este periodo: ------------- por ejemplo</w:t>
        </w:r>
        <w:proofErr w:type="gramStart"/>
        <w:r w:rsidRPr="00406629">
          <w:rPr>
            <w:lang w:val="es-CO"/>
            <w:rPrChange w:id="690" w:author="cfayad" w:date="2013-03-11T20:46:00Z">
              <w:rPr/>
            </w:rPrChange>
          </w:rPr>
          <w:t>:------------</w:t>
        </w:r>
        <w:proofErr w:type="gramEnd"/>
      </w:ins>
    </w:p>
    <w:p w:rsidR="00406629" w:rsidRPr="00406629" w:rsidRDefault="00406629" w:rsidP="00406629">
      <w:pPr>
        <w:rPr>
          <w:ins w:id="691" w:author="cfayad" w:date="2013-03-11T20:46:00Z"/>
          <w:lang w:val="es-CO"/>
          <w:rPrChange w:id="692" w:author="cfayad" w:date="2013-03-11T20:46:00Z">
            <w:rPr>
              <w:ins w:id="693" w:author="cfayad" w:date="2013-03-11T20:46:00Z"/>
            </w:rPr>
          </w:rPrChange>
        </w:rPr>
      </w:pPr>
      <w:ins w:id="694" w:author="cfayad" w:date="2013-03-11T20:46:00Z">
        <w:r w:rsidRPr="00406629">
          <w:rPr>
            <w:lang w:val="es-CO"/>
            <w:rPrChange w:id="695" w:author="cfayad" w:date="2013-03-11T20:46:00Z">
              <w:rPr/>
            </w:rPrChange>
          </w:rPr>
          <w:t>Puede identificar y</w:t>
        </w:r>
        <w:r w:rsidR="00A71031" w:rsidRPr="00A71031">
          <w:rPr>
            <w:lang w:val="es-CO"/>
          </w:rPr>
          <w:t xml:space="preserve">  explicar con frases completas</w:t>
        </w:r>
        <w:r w:rsidRPr="00406629">
          <w:rPr>
            <w:lang w:val="es-CO"/>
            <w:rPrChange w:id="696" w:author="cfayad" w:date="2013-03-11T20:46:00Z">
              <w:rPr/>
            </w:rPrChange>
          </w:rPr>
          <w:t xml:space="preserve">  el significado de imágenes, logos, y signos familiares encontrados en las </w:t>
        </w:r>
        <w:proofErr w:type="gramStart"/>
        <w:r w:rsidRPr="00406629">
          <w:rPr>
            <w:lang w:val="es-CO"/>
            <w:rPrChange w:id="697" w:author="cfayad" w:date="2013-03-11T20:46:00Z">
              <w:rPr/>
            </w:rPrChange>
          </w:rPr>
          <w:t>ilustraciones ,</w:t>
        </w:r>
        <w:proofErr w:type="gramEnd"/>
        <w:r w:rsidRPr="00406629">
          <w:rPr>
            <w:lang w:val="es-CO"/>
            <w:rPrChange w:id="698" w:author="cfayad" w:date="2013-03-11T20:46:00Z">
              <w:rPr/>
            </w:rPrChange>
          </w:rPr>
          <w:t xml:space="preserve"> libros y fotografías.</w:t>
        </w:r>
      </w:ins>
    </w:p>
    <w:p w:rsidR="00406629" w:rsidRPr="00406629" w:rsidRDefault="00A71031" w:rsidP="00406629">
      <w:pPr>
        <w:rPr>
          <w:ins w:id="699" w:author="cfayad" w:date="2013-03-11T20:46:00Z"/>
          <w:lang w:val="es-CO"/>
          <w:rPrChange w:id="700" w:author="cfayad" w:date="2013-03-11T20:46:00Z">
            <w:rPr>
              <w:ins w:id="701" w:author="cfayad" w:date="2013-03-11T20:46:00Z"/>
            </w:rPr>
          </w:rPrChange>
        </w:rPr>
      </w:pPr>
      <w:ins w:id="702" w:author="cfayad" w:date="2013-03-11T20:46:00Z">
        <w:r w:rsidRPr="00A71031">
          <w:rPr>
            <w:lang w:val="es-CO"/>
          </w:rPr>
          <w:t xml:space="preserve">-------------------- </w:t>
        </w:r>
      </w:ins>
      <w:ins w:id="703" w:author="cfayad" w:date="2013-03-11T21:19:00Z">
        <w:r>
          <w:rPr>
            <w:lang w:val="es-CO"/>
          </w:rPr>
          <w:t>a</w:t>
        </w:r>
      </w:ins>
      <w:ins w:id="704" w:author="cfayad" w:date="2013-03-11T20:46:00Z">
        <w:r w:rsidR="00406629" w:rsidRPr="00406629">
          <w:rPr>
            <w:lang w:val="es-CO"/>
            <w:rPrChange w:id="705" w:author="cfayad" w:date="2013-03-11T20:46:00Z">
              <w:rPr/>
            </w:rPrChange>
          </w:rPr>
          <w:t>ún muestra mucho interés  y entusiasmo al escuchar cuentos que se leen en clase, puede responder a preguntas acerca de éstos con frases completas.  Puede identificar  algunos de los ele</w:t>
        </w:r>
        <w:r w:rsidRPr="00A71031">
          <w:rPr>
            <w:lang w:val="es-CO"/>
          </w:rPr>
          <w:t>mentos de una historia como son</w:t>
        </w:r>
        <w:r w:rsidR="00406629" w:rsidRPr="00406629">
          <w:rPr>
            <w:lang w:val="es-CO"/>
            <w:rPrChange w:id="706" w:author="cfayad" w:date="2013-03-11T20:46:00Z">
              <w:rPr/>
            </w:rPrChange>
          </w:rPr>
          <w:t xml:space="preserve"> los personajes, el narrador, etc. Hace conexiones de la lectura con sus experiencias personales. En los momentos de lectura, lee y entiende con facilidad las palabras de mayor frecuencia utilizadas en inglés, como </w:t>
        </w:r>
        <w:proofErr w:type="gramStart"/>
        <w:r w:rsidR="00406629" w:rsidRPr="00406629">
          <w:rPr>
            <w:lang w:val="es-CO"/>
            <w:rPrChange w:id="707" w:author="cfayad" w:date="2013-03-11T20:46:00Z">
              <w:rPr/>
            </w:rPrChange>
          </w:rPr>
          <w:t>son :--------------</w:t>
        </w:r>
        <w:proofErr w:type="gramEnd"/>
      </w:ins>
    </w:p>
    <w:p w:rsidR="00406629" w:rsidRPr="00406629" w:rsidRDefault="00406629" w:rsidP="00406629">
      <w:pPr>
        <w:rPr>
          <w:ins w:id="708" w:author="cfayad" w:date="2013-03-11T20:46:00Z"/>
          <w:lang w:val="es-CO"/>
          <w:rPrChange w:id="709" w:author="cfayad" w:date="2013-03-11T20:46:00Z">
            <w:rPr>
              <w:ins w:id="710" w:author="cfayad" w:date="2013-03-11T20:46:00Z"/>
            </w:rPr>
          </w:rPrChange>
        </w:rPr>
      </w:pPr>
      <w:ins w:id="711" w:author="cfayad" w:date="2013-03-11T20:46:00Z">
        <w:r w:rsidRPr="00406629">
          <w:rPr>
            <w:lang w:val="es-CO"/>
            <w:rPrChange w:id="712" w:author="cfayad" w:date="2013-03-11T20:46:00Z">
              <w:rPr/>
            </w:rPrChange>
          </w:rPr>
          <w:t>Puede escribir espontáneamente palabras dentro de un contexto para comunicar sus pensamientos</w:t>
        </w:r>
      </w:ins>
      <w:ins w:id="713" w:author="cfayad" w:date="2013-03-11T21:20:00Z">
        <w:r w:rsidR="00A71031">
          <w:rPr>
            <w:lang w:val="es-CO"/>
          </w:rPr>
          <w:t>;</w:t>
        </w:r>
      </w:ins>
      <w:ins w:id="714" w:author="cfayad" w:date="2013-03-11T20:46:00Z">
        <w:r w:rsidR="00A71031" w:rsidRPr="00A71031">
          <w:rPr>
            <w:lang w:val="es-CO"/>
          </w:rPr>
          <w:t xml:space="preserve"> por ejemplo</w:t>
        </w:r>
      </w:ins>
      <w:ins w:id="715" w:author="cfayad" w:date="2013-03-11T21:20:00Z">
        <w:r w:rsidR="00A71031">
          <w:rPr>
            <w:lang w:val="es-CO"/>
          </w:rPr>
          <w:t>,</w:t>
        </w:r>
      </w:ins>
      <w:ins w:id="716" w:author="cfayad" w:date="2013-03-11T20:46:00Z">
        <w:r w:rsidRPr="00406629">
          <w:rPr>
            <w:lang w:val="es-CO"/>
            <w:rPrChange w:id="717" w:author="cfayad" w:date="2013-03-11T20:46:00Z">
              <w:rPr/>
            </w:rPrChange>
          </w:rPr>
          <w:t xml:space="preserve"> elaborando tarjetas con un mensaje significativo.</w:t>
        </w:r>
      </w:ins>
    </w:p>
    <w:p w:rsidR="00406629" w:rsidRPr="00406629" w:rsidRDefault="00A71031" w:rsidP="00406629">
      <w:pPr>
        <w:rPr>
          <w:ins w:id="718" w:author="cfayad" w:date="2013-03-11T20:46:00Z"/>
          <w:lang w:val="es-CO"/>
          <w:rPrChange w:id="719" w:author="cfayad" w:date="2013-03-11T20:46:00Z">
            <w:rPr>
              <w:ins w:id="720" w:author="cfayad" w:date="2013-03-11T20:46:00Z"/>
            </w:rPr>
          </w:rPrChange>
        </w:rPr>
      </w:pPr>
      <w:ins w:id="721" w:author="cfayad" w:date="2013-03-11T20:46:00Z">
        <w:r w:rsidRPr="00A71031">
          <w:rPr>
            <w:lang w:val="es-CO"/>
          </w:rPr>
          <w:t xml:space="preserve">----------------, </w:t>
        </w:r>
      </w:ins>
      <w:ins w:id="722" w:author="cfayad" w:date="2013-03-11T21:20:00Z">
        <w:r>
          <w:rPr>
            <w:lang w:val="es-CO"/>
          </w:rPr>
          <w:t>n</w:t>
        </w:r>
      </w:ins>
      <w:ins w:id="723" w:author="cfayad" w:date="2013-03-11T20:46:00Z">
        <w:r w:rsidR="00406629" w:rsidRPr="00406629">
          <w:rPr>
            <w:lang w:val="es-CO"/>
            <w:rPrChange w:id="724" w:author="cfayad" w:date="2013-03-11T20:46:00Z">
              <w:rPr/>
            </w:rPrChange>
          </w:rPr>
          <w:t>os s</w:t>
        </w:r>
        <w:r w:rsidRPr="00A71031">
          <w:rPr>
            <w:lang w:val="es-CO"/>
          </w:rPr>
          <w:t>entimos felices con tus avances</w:t>
        </w:r>
      </w:ins>
      <w:ins w:id="725" w:author="cfayad" w:date="2013-03-11T21:20:00Z">
        <w:r>
          <w:rPr>
            <w:lang w:val="es-CO"/>
          </w:rPr>
          <w:t>.</w:t>
        </w:r>
      </w:ins>
      <w:ins w:id="726" w:author="cfayad" w:date="2013-03-11T20:46:00Z">
        <w:r w:rsidRPr="00A71031">
          <w:rPr>
            <w:lang w:val="es-CO"/>
          </w:rPr>
          <w:t xml:space="preserve"> </w:t>
        </w:r>
      </w:ins>
      <w:ins w:id="727" w:author="cfayad" w:date="2013-03-11T21:20:00Z">
        <w:r>
          <w:rPr>
            <w:lang w:val="es-CO"/>
          </w:rPr>
          <w:t>¡Sigue</w:t>
        </w:r>
      </w:ins>
      <w:ins w:id="728" w:author="cfayad" w:date="2013-03-11T20:46:00Z">
        <w:r w:rsidR="00406629" w:rsidRPr="00406629">
          <w:rPr>
            <w:lang w:val="es-CO"/>
            <w:rPrChange w:id="729" w:author="cfayad" w:date="2013-03-11T20:46:00Z">
              <w:rPr/>
            </w:rPrChange>
          </w:rPr>
          <w:t xml:space="preserve"> adelante! ¡Felicidades por tus logros!</w:t>
        </w:r>
      </w:ins>
    </w:p>
    <w:p w:rsidR="00406629" w:rsidRPr="00406629" w:rsidRDefault="00406629" w:rsidP="00406629">
      <w:pPr>
        <w:rPr>
          <w:ins w:id="730" w:author="cfayad" w:date="2013-03-11T20:46:00Z"/>
          <w:lang w:val="es-CO"/>
          <w:rPrChange w:id="731" w:author="cfayad" w:date="2013-03-11T20:46:00Z">
            <w:rPr>
              <w:ins w:id="732" w:author="cfayad" w:date="2013-03-11T20:46:00Z"/>
            </w:rPr>
          </w:rPrChange>
        </w:rPr>
      </w:pPr>
    </w:p>
    <w:p w:rsidR="00406629" w:rsidRPr="00406629" w:rsidRDefault="00406629" w:rsidP="00406629">
      <w:pPr>
        <w:rPr>
          <w:ins w:id="733" w:author="cfayad" w:date="2013-03-11T20:46:00Z"/>
          <w:lang w:val="es-CO"/>
          <w:rPrChange w:id="734" w:author="cfayad" w:date="2013-03-11T20:46:00Z">
            <w:rPr>
              <w:ins w:id="735" w:author="cfayad" w:date="2013-03-11T20:46:00Z"/>
            </w:rPr>
          </w:rPrChange>
        </w:rPr>
      </w:pPr>
      <w:ins w:id="736" w:author="cfayad" w:date="2013-03-11T20:46:00Z">
        <w:r w:rsidRPr="00406629">
          <w:rPr>
            <w:lang w:val="es-CO"/>
            <w:rPrChange w:id="737" w:author="cfayad" w:date="2013-03-11T20:46:00Z">
              <w:rPr/>
            </w:rPrChange>
          </w:rPr>
          <w:t xml:space="preserve">Desempeño </w:t>
        </w:r>
        <w:r w:rsidRPr="00406629">
          <w:rPr>
            <w:b/>
            <w:lang w:val="es-CO"/>
            <w:rPrChange w:id="738" w:author="cfayad" w:date="2013-03-11T20:46:00Z">
              <w:rPr>
                <w:b/>
              </w:rPr>
            </w:rPrChange>
          </w:rPr>
          <w:t>MEDIO</w:t>
        </w:r>
      </w:ins>
    </w:p>
    <w:p w:rsidR="00406629" w:rsidRPr="00406629" w:rsidRDefault="00406629" w:rsidP="00406629">
      <w:pPr>
        <w:rPr>
          <w:ins w:id="739" w:author="cfayad" w:date="2013-03-11T20:46:00Z"/>
          <w:lang w:val="es-CO"/>
          <w:rPrChange w:id="740" w:author="cfayad" w:date="2013-03-11T20:46:00Z">
            <w:rPr>
              <w:ins w:id="741" w:author="cfayad" w:date="2013-03-11T20:46:00Z"/>
            </w:rPr>
          </w:rPrChange>
        </w:rPr>
      </w:pPr>
      <w:ins w:id="742" w:author="cfayad" w:date="2013-03-11T20:46:00Z">
        <w:r w:rsidRPr="00406629">
          <w:rPr>
            <w:b/>
            <w:lang w:val="es-CO"/>
            <w:rPrChange w:id="743" w:author="cfayad" w:date="2013-03-11T20:46:00Z">
              <w:rPr>
                <w:b/>
              </w:rPr>
            </w:rPrChange>
          </w:rPr>
          <w:t xml:space="preserve">-------------------------  </w:t>
        </w:r>
        <w:commentRangeStart w:id="744"/>
        <w:r w:rsidRPr="00DC37CE">
          <w:rPr>
            <w:strike/>
            <w:lang w:val="es-CO"/>
            <w:rPrChange w:id="745" w:author="cfayad" w:date="2013-03-11T21:23:00Z">
              <w:rPr/>
            </w:rPrChange>
          </w:rPr>
          <w:t xml:space="preserve">alcanzó algunos de los logros propuestos para este segundo </w:t>
        </w:r>
        <w:r w:rsidRPr="00DC37CE">
          <w:rPr>
            <w:b/>
            <w:strike/>
            <w:lang w:val="es-CO"/>
            <w:rPrChange w:id="746" w:author="cfayad" w:date="2013-03-11T21:23:00Z">
              <w:rPr>
                <w:b/>
              </w:rPr>
            </w:rPrChange>
          </w:rPr>
          <w:t xml:space="preserve"> </w:t>
        </w:r>
        <w:r w:rsidRPr="00DC37CE">
          <w:rPr>
            <w:strike/>
            <w:lang w:val="es-CO"/>
            <w:rPrChange w:id="747" w:author="cfayad" w:date="2013-03-11T21:23:00Z">
              <w:rPr/>
            </w:rPrChange>
          </w:rPr>
          <w:t>periodo</w:t>
        </w:r>
      </w:ins>
      <w:commentRangeEnd w:id="744"/>
      <w:ins w:id="748" w:author="cfayad" w:date="2013-03-11T21:21:00Z">
        <w:r w:rsidR="00DC37CE" w:rsidRPr="00DC37CE">
          <w:rPr>
            <w:rStyle w:val="Refdecomentario"/>
            <w:strike/>
            <w:rPrChange w:id="749" w:author="cfayad" w:date="2013-03-11T21:23:00Z">
              <w:rPr>
                <w:rStyle w:val="Refdecomentario"/>
              </w:rPr>
            </w:rPrChange>
          </w:rPr>
          <w:commentReference w:id="744"/>
        </w:r>
      </w:ins>
      <w:ins w:id="750" w:author="cfayad" w:date="2013-03-11T20:46:00Z">
        <w:r w:rsidRPr="00406629">
          <w:rPr>
            <w:lang w:val="es-CO"/>
            <w:rPrChange w:id="751" w:author="cfayad" w:date="2013-03-11T20:46:00Z">
              <w:rPr/>
            </w:rPrChange>
          </w:rPr>
          <w:t>. Casi siempre muestra  una buena disposición hacia el aprendizaje de su segunda lengua, y disfruta de las actividades propuestas.</w:t>
        </w:r>
      </w:ins>
    </w:p>
    <w:p w:rsidR="00406629" w:rsidRPr="00406629" w:rsidRDefault="00406629" w:rsidP="00406629">
      <w:pPr>
        <w:rPr>
          <w:ins w:id="752" w:author="cfayad" w:date="2013-03-11T20:46:00Z"/>
          <w:lang w:val="es-CO"/>
          <w:rPrChange w:id="753" w:author="cfayad" w:date="2013-03-11T20:46:00Z">
            <w:rPr>
              <w:ins w:id="754" w:author="cfayad" w:date="2013-03-11T20:46:00Z"/>
            </w:rPr>
          </w:rPrChange>
        </w:rPr>
      </w:pPr>
      <w:ins w:id="755" w:author="cfayad" w:date="2013-03-11T20:46:00Z">
        <w:r w:rsidRPr="00406629">
          <w:rPr>
            <w:lang w:val="es-CO"/>
            <w:rPrChange w:id="756" w:author="cfayad" w:date="2013-03-11T20:46:00Z">
              <w:rPr/>
            </w:rPrChange>
          </w:rPr>
          <w:t>------------------</w:t>
        </w:r>
      </w:ins>
      <w:ins w:id="757" w:author="cfayad" w:date="2013-03-11T21:28:00Z">
        <w:r w:rsidR="00DC37CE">
          <w:rPr>
            <w:lang w:val="es-CO"/>
          </w:rPr>
          <w:t>e</w:t>
        </w:r>
      </w:ins>
      <w:ins w:id="758" w:author="cfayad" w:date="2013-03-11T20:46:00Z">
        <w:r w:rsidRPr="00406629">
          <w:rPr>
            <w:lang w:val="es-CO"/>
            <w:rPrChange w:id="759" w:author="cfayad" w:date="2013-03-11T20:46:00Z">
              <w:rPr/>
            </w:rPrChange>
          </w:rPr>
          <w:t>mpieza a mostrar  un mejor entendimiento de las instruc</w:t>
        </w:r>
        <w:r w:rsidR="00DC37CE" w:rsidRPr="00DC37CE">
          <w:rPr>
            <w:lang w:val="es-CO"/>
          </w:rPr>
          <w:t>ciones dadas</w:t>
        </w:r>
      </w:ins>
      <w:ins w:id="760" w:author="cfayad" w:date="2013-03-11T21:28:00Z">
        <w:r w:rsidR="00DC37CE">
          <w:rPr>
            <w:lang w:val="es-CO"/>
          </w:rPr>
          <w:t>.</w:t>
        </w:r>
      </w:ins>
      <w:ins w:id="761" w:author="cfayad" w:date="2013-03-11T20:46:00Z">
        <w:r w:rsidR="00DC37CE" w:rsidRPr="00DC37CE">
          <w:rPr>
            <w:lang w:val="es-CO"/>
          </w:rPr>
          <w:t xml:space="preserve"> </w:t>
        </w:r>
      </w:ins>
      <w:ins w:id="762" w:author="cfayad" w:date="2013-03-11T21:28:00Z">
        <w:r w:rsidR="00DC37CE">
          <w:rPr>
            <w:lang w:val="es-CO"/>
          </w:rPr>
          <w:t>L</w:t>
        </w:r>
      </w:ins>
      <w:ins w:id="763" w:author="cfayad" w:date="2013-03-11T20:46:00Z">
        <w:r w:rsidRPr="00406629">
          <w:rPr>
            <w:lang w:val="es-CO"/>
            <w:rPrChange w:id="764" w:author="cfayad" w:date="2013-03-11T20:46:00Z">
              <w:rPr/>
            </w:rPrChange>
          </w:rPr>
          <w:t>a mayoría de las veces se comunica empleando  vocabulario  nuevo</w:t>
        </w:r>
        <w:r w:rsidR="00DC37CE" w:rsidRPr="00DC37CE">
          <w:rPr>
            <w:lang w:val="es-CO"/>
          </w:rPr>
          <w:t xml:space="preserve"> aprendido</w:t>
        </w:r>
      </w:ins>
      <w:ins w:id="765" w:author="cfayad" w:date="2013-03-11T21:28:00Z">
        <w:r w:rsidR="00DC37CE">
          <w:rPr>
            <w:lang w:val="es-CO"/>
          </w:rPr>
          <w:t xml:space="preserve">. </w:t>
        </w:r>
      </w:ins>
      <w:ins w:id="766" w:author="cfayad" w:date="2013-03-11T20:46:00Z">
        <w:r w:rsidRPr="00406629">
          <w:rPr>
            <w:lang w:val="es-CO"/>
            <w:rPrChange w:id="767" w:author="cfayad" w:date="2013-03-11T20:46:00Z">
              <w:rPr/>
            </w:rPrChange>
          </w:rPr>
          <w:t xml:space="preserve">Puede responder a  </w:t>
        </w:r>
      </w:ins>
      <w:ins w:id="768" w:author="cfayad" w:date="2013-03-11T21:29:00Z">
        <w:r w:rsidR="00DC37CE" w:rsidRPr="00325F59">
          <w:rPr>
            <w:lang w:val="es-CO"/>
          </w:rPr>
          <w:t xml:space="preserve">preguntas </w:t>
        </w:r>
        <w:r w:rsidR="00DC37CE">
          <w:rPr>
            <w:lang w:val="es-CO"/>
          </w:rPr>
          <w:t>tales como</w:t>
        </w:r>
        <w:r w:rsidR="00DC37CE" w:rsidRPr="00325F59">
          <w:rPr>
            <w:lang w:val="es-CO"/>
          </w:rPr>
          <w:t xml:space="preserve"> </w:t>
        </w:r>
        <w:r w:rsidR="00DC37CE">
          <w:rPr>
            <w:lang w:val="es-CO"/>
          </w:rPr>
          <w:t>“</w:t>
        </w:r>
        <w:proofErr w:type="spellStart"/>
        <w:r w:rsidR="00DC37CE">
          <w:rPr>
            <w:lang w:val="es-CO"/>
          </w:rPr>
          <w:t>w</w:t>
        </w:r>
        <w:r w:rsidR="00DC37CE" w:rsidRPr="00406629">
          <w:rPr>
            <w:lang w:val="es-CO"/>
          </w:rPr>
          <w:t>ho</w:t>
        </w:r>
        <w:proofErr w:type="spellEnd"/>
        <w:r w:rsidR="00DC37CE">
          <w:rPr>
            <w:lang w:val="es-CO"/>
          </w:rPr>
          <w:t>?”</w:t>
        </w:r>
        <w:r w:rsidR="00DC37CE" w:rsidRPr="00406629">
          <w:rPr>
            <w:lang w:val="es-CO"/>
          </w:rPr>
          <w:t xml:space="preserve">, </w:t>
        </w:r>
        <w:r w:rsidR="00DC37CE">
          <w:rPr>
            <w:lang w:val="es-CO"/>
          </w:rPr>
          <w:t>“</w:t>
        </w:r>
        <w:r w:rsidR="00DC37CE" w:rsidRPr="00406629">
          <w:rPr>
            <w:lang w:val="es-CO"/>
          </w:rPr>
          <w:t>where</w:t>
        </w:r>
        <w:r w:rsidR="00DC37CE">
          <w:rPr>
            <w:lang w:val="es-CO"/>
          </w:rPr>
          <w:t>?”</w:t>
        </w:r>
        <w:r w:rsidR="00DC37CE" w:rsidRPr="00406629">
          <w:rPr>
            <w:lang w:val="es-CO"/>
          </w:rPr>
          <w:t xml:space="preserve">, </w:t>
        </w:r>
        <w:r w:rsidR="00DC37CE">
          <w:rPr>
            <w:lang w:val="es-CO"/>
          </w:rPr>
          <w:t>“</w:t>
        </w:r>
        <w:proofErr w:type="spellStart"/>
        <w:r w:rsidR="00DC37CE">
          <w:rPr>
            <w:lang w:val="es-CO"/>
          </w:rPr>
          <w:t>what</w:t>
        </w:r>
        <w:proofErr w:type="spellEnd"/>
        <w:r w:rsidR="00DC37CE">
          <w:rPr>
            <w:lang w:val="es-CO"/>
          </w:rPr>
          <w:t>?” y</w:t>
        </w:r>
        <w:r w:rsidR="00DC37CE" w:rsidRPr="00406629">
          <w:rPr>
            <w:lang w:val="es-CO"/>
          </w:rPr>
          <w:t xml:space="preserve"> </w:t>
        </w:r>
        <w:r w:rsidR="00DC37CE">
          <w:rPr>
            <w:lang w:val="es-CO"/>
          </w:rPr>
          <w:t>“</w:t>
        </w:r>
        <w:proofErr w:type="spellStart"/>
        <w:r w:rsidR="00DC37CE">
          <w:rPr>
            <w:lang w:val="es-CO"/>
          </w:rPr>
          <w:t>w</w:t>
        </w:r>
        <w:r w:rsidR="00DC37CE" w:rsidRPr="00325F59">
          <w:rPr>
            <w:lang w:val="es-CO"/>
          </w:rPr>
          <w:t>hen</w:t>
        </w:r>
        <w:proofErr w:type="spellEnd"/>
        <w:r w:rsidR="00DC37CE">
          <w:rPr>
            <w:lang w:val="es-CO"/>
          </w:rPr>
          <w:t>?</w:t>
        </w:r>
        <w:r w:rsidR="00DC37CE" w:rsidRPr="00325F59">
          <w:rPr>
            <w:lang w:val="es-CO"/>
          </w:rPr>
          <w:t xml:space="preserve">”. </w:t>
        </w:r>
      </w:ins>
      <w:ins w:id="769" w:author="cfayad" w:date="2013-03-11T20:46:00Z">
        <w:r w:rsidRPr="00406629">
          <w:rPr>
            <w:lang w:val="es-CO"/>
            <w:rPrChange w:id="770" w:author="cfayad" w:date="2013-03-11T20:46:00Z">
              <w:rPr/>
            </w:rPrChange>
          </w:rPr>
          <w:t>Identifica y reconoce palabras y  algunos sonidos finales en  poesías, rimas y canciones.  De manera espontánea, puede dar ejemplos de palabras con los sonidos trabajados durante este periodo: ------------- por ejemplo</w:t>
        </w:r>
        <w:proofErr w:type="gramStart"/>
        <w:r w:rsidRPr="00406629">
          <w:rPr>
            <w:lang w:val="es-CO"/>
            <w:rPrChange w:id="771" w:author="cfayad" w:date="2013-03-11T20:46:00Z">
              <w:rPr/>
            </w:rPrChange>
          </w:rPr>
          <w:t>:------------</w:t>
        </w:r>
        <w:proofErr w:type="gramEnd"/>
      </w:ins>
    </w:p>
    <w:p w:rsidR="00406629" w:rsidRPr="00406629" w:rsidRDefault="00406629" w:rsidP="00406629">
      <w:pPr>
        <w:rPr>
          <w:ins w:id="772" w:author="cfayad" w:date="2013-03-11T20:46:00Z"/>
          <w:lang w:val="es-CO"/>
          <w:rPrChange w:id="773" w:author="cfayad" w:date="2013-03-11T20:46:00Z">
            <w:rPr>
              <w:ins w:id="774" w:author="cfayad" w:date="2013-03-11T20:46:00Z"/>
            </w:rPr>
          </w:rPrChange>
        </w:rPr>
      </w:pPr>
      <w:ins w:id="775" w:author="cfayad" w:date="2013-03-11T20:46:00Z">
        <w:r w:rsidRPr="00406629">
          <w:rPr>
            <w:lang w:val="es-CO"/>
            <w:rPrChange w:id="776" w:author="cfayad" w:date="2013-03-11T20:46:00Z">
              <w:rPr/>
            </w:rPrChange>
          </w:rPr>
          <w:t>Con unas preguntas puntuales</w:t>
        </w:r>
      </w:ins>
      <w:ins w:id="777" w:author="cfayad" w:date="2013-03-11T21:31:00Z">
        <w:r w:rsidR="00DC37CE">
          <w:rPr>
            <w:lang w:val="es-CO"/>
          </w:rPr>
          <w:t>,</w:t>
        </w:r>
      </w:ins>
      <w:ins w:id="778" w:author="cfayad" w:date="2013-03-11T20:46:00Z">
        <w:r w:rsidRPr="00406629">
          <w:rPr>
            <w:lang w:val="es-CO"/>
            <w:rPrChange w:id="779" w:author="cfayad" w:date="2013-03-11T20:46:00Z">
              <w:rPr/>
            </w:rPrChange>
          </w:rPr>
          <w:t xml:space="preserve"> </w:t>
        </w:r>
        <w:commentRangeStart w:id="780"/>
        <w:r w:rsidRPr="002E7B66">
          <w:rPr>
            <w:strike/>
            <w:lang w:val="es-CO"/>
            <w:rPrChange w:id="781" w:author="cfayad" w:date="2013-03-11T21:32:00Z">
              <w:rPr/>
            </w:rPrChange>
          </w:rPr>
          <w:t>y apoyado (a) por sus maestros</w:t>
        </w:r>
      </w:ins>
      <w:commentRangeEnd w:id="780"/>
      <w:ins w:id="782" w:author="cfayad" w:date="2013-03-11T21:32:00Z">
        <w:r w:rsidR="002E7B66" w:rsidRPr="002E7B66">
          <w:rPr>
            <w:rStyle w:val="Refdecomentario"/>
            <w:strike/>
            <w:rPrChange w:id="783" w:author="cfayad" w:date="2013-03-11T21:32:00Z">
              <w:rPr>
                <w:rStyle w:val="Refdecomentario"/>
              </w:rPr>
            </w:rPrChange>
          </w:rPr>
          <w:commentReference w:id="780"/>
        </w:r>
      </w:ins>
      <w:ins w:id="784" w:author="cfayad" w:date="2013-03-11T20:46:00Z">
        <w:r w:rsidRPr="00406629">
          <w:rPr>
            <w:lang w:val="es-CO"/>
            <w:rPrChange w:id="785" w:author="cfayad" w:date="2013-03-11T20:46:00Z">
              <w:rPr/>
            </w:rPrChange>
          </w:rPr>
          <w:t xml:space="preserve">, puede identificar y  explicar con frases sencillas o completas,  el significado de imágenes, logos, y signos familiares encontrados en las </w:t>
        </w:r>
        <w:proofErr w:type="gramStart"/>
        <w:r w:rsidRPr="00406629">
          <w:rPr>
            <w:lang w:val="es-CO"/>
            <w:rPrChange w:id="786" w:author="cfayad" w:date="2013-03-11T20:46:00Z">
              <w:rPr/>
            </w:rPrChange>
          </w:rPr>
          <w:t>ilustraciones ,</w:t>
        </w:r>
        <w:proofErr w:type="gramEnd"/>
        <w:r w:rsidRPr="00406629">
          <w:rPr>
            <w:lang w:val="es-CO"/>
            <w:rPrChange w:id="787" w:author="cfayad" w:date="2013-03-11T20:46:00Z">
              <w:rPr/>
            </w:rPrChange>
          </w:rPr>
          <w:t xml:space="preserve"> libros y fotografías.</w:t>
        </w:r>
      </w:ins>
    </w:p>
    <w:p w:rsidR="00406629" w:rsidRPr="00406629" w:rsidRDefault="00406629" w:rsidP="00406629">
      <w:pPr>
        <w:rPr>
          <w:ins w:id="788" w:author="cfayad" w:date="2013-03-11T20:46:00Z"/>
          <w:lang w:val="es-CO"/>
          <w:rPrChange w:id="789" w:author="cfayad" w:date="2013-03-11T20:46:00Z">
            <w:rPr>
              <w:ins w:id="790" w:author="cfayad" w:date="2013-03-11T20:46:00Z"/>
            </w:rPr>
          </w:rPrChange>
        </w:rPr>
      </w:pPr>
      <w:ins w:id="791" w:author="cfayad" w:date="2013-03-11T20:46:00Z">
        <w:r w:rsidRPr="00406629">
          <w:rPr>
            <w:lang w:val="es-CO"/>
            <w:rPrChange w:id="792" w:author="cfayad" w:date="2013-03-11T20:46:00Z">
              <w:rPr/>
            </w:rPrChange>
          </w:rPr>
          <w:t>------</w:t>
        </w:r>
        <w:r w:rsidR="002E7B66" w:rsidRPr="002E7B66">
          <w:rPr>
            <w:lang w:val="es-CO"/>
          </w:rPr>
          <w:t xml:space="preserve">-------------- </w:t>
        </w:r>
      </w:ins>
      <w:ins w:id="793" w:author="cfayad" w:date="2013-03-11T21:35:00Z">
        <w:r w:rsidR="002E7B66">
          <w:rPr>
            <w:lang w:val="es-CO"/>
          </w:rPr>
          <w:t>continúa</w:t>
        </w:r>
      </w:ins>
      <w:ins w:id="794" w:author="cfayad" w:date="2013-03-11T20:46:00Z">
        <w:r w:rsidR="002E7B66" w:rsidRPr="002E7B66">
          <w:rPr>
            <w:lang w:val="es-CO"/>
          </w:rPr>
          <w:t xml:space="preserve"> m</w:t>
        </w:r>
      </w:ins>
      <w:ins w:id="795" w:author="cfayad" w:date="2013-03-11T21:36:00Z">
        <w:r w:rsidR="002E7B66">
          <w:rPr>
            <w:lang w:val="es-CO"/>
          </w:rPr>
          <w:t>o</w:t>
        </w:r>
      </w:ins>
      <w:ins w:id="796" w:author="cfayad" w:date="2013-03-11T20:46:00Z">
        <w:r w:rsidRPr="00406629">
          <w:rPr>
            <w:lang w:val="es-CO"/>
            <w:rPrChange w:id="797" w:author="cfayad" w:date="2013-03-11T20:46:00Z">
              <w:rPr/>
            </w:rPrChange>
          </w:rPr>
          <w:t>stra</w:t>
        </w:r>
      </w:ins>
      <w:ins w:id="798" w:author="cfayad" w:date="2013-03-11T21:36:00Z">
        <w:r w:rsidR="002E7B66">
          <w:rPr>
            <w:lang w:val="es-CO"/>
          </w:rPr>
          <w:t>ndo</w:t>
        </w:r>
      </w:ins>
      <w:ins w:id="799" w:author="cfayad" w:date="2013-03-11T20:46:00Z">
        <w:r w:rsidR="002E7B66" w:rsidRPr="002E7B66">
          <w:rPr>
            <w:lang w:val="es-CO"/>
          </w:rPr>
          <w:t xml:space="preserve"> interés</w:t>
        </w:r>
        <w:r w:rsidRPr="00406629">
          <w:rPr>
            <w:lang w:val="es-CO"/>
            <w:rPrChange w:id="800" w:author="cfayad" w:date="2013-03-11T20:46:00Z">
              <w:rPr/>
            </w:rPrChange>
          </w:rPr>
          <w:t xml:space="preserve"> y entusiasmo al escuchar cuentos que se leen en clase, </w:t>
        </w:r>
      </w:ins>
      <w:ins w:id="801" w:author="cfayad" w:date="2013-03-11T21:35:00Z">
        <w:r w:rsidR="002E7B66">
          <w:rPr>
            <w:lang w:val="es-CO"/>
          </w:rPr>
          <w:t xml:space="preserve">y </w:t>
        </w:r>
      </w:ins>
      <w:ins w:id="802" w:author="cfayad" w:date="2013-03-11T20:46:00Z">
        <w:r w:rsidRPr="00406629">
          <w:rPr>
            <w:lang w:val="es-CO"/>
            <w:rPrChange w:id="803" w:author="cfayad" w:date="2013-03-11T20:46:00Z">
              <w:rPr/>
            </w:rPrChange>
          </w:rPr>
          <w:t>puede responder a preguntas acerca de éstos con frases completas.  Puede identificar  algunos de los ele</w:t>
        </w:r>
        <w:r w:rsidR="002E7B66" w:rsidRPr="002E7B66">
          <w:rPr>
            <w:lang w:val="es-CO"/>
          </w:rPr>
          <w:t>mentos de una historia como son</w:t>
        </w:r>
        <w:r w:rsidRPr="00406629">
          <w:rPr>
            <w:lang w:val="es-CO"/>
            <w:rPrChange w:id="804" w:author="cfayad" w:date="2013-03-11T20:46:00Z">
              <w:rPr/>
            </w:rPrChange>
          </w:rPr>
          <w:t xml:space="preserve"> los personajes, el narrador, etc. Hace conexiones de la lectura con sus experiencias personales. En los momentos de lectura, lee y entiende con facilidad las palabras de mayor frecuencia utilizadas en inglés, como </w:t>
        </w:r>
        <w:proofErr w:type="gramStart"/>
        <w:r w:rsidRPr="00406629">
          <w:rPr>
            <w:lang w:val="es-CO"/>
            <w:rPrChange w:id="805" w:author="cfayad" w:date="2013-03-11T20:46:00Z">
              <w:rPr/>
            </w:rPrChange>
          </w:rPr>
          <w:t>son :--------------</w:t>
        </w:r>
        <w:proofErr w:type="gramEnd"/>
      </w:ins>
    </w:p>
    <w:p w:rsidR="00406629" w:rsidRPr="00406629" w:rsidRDefault="00406629" w:rsidP="00406629">
      <w:pPr>
        <w:rPr>
          <w:ins w:id="806" w:author="cfayad" w:date="2013-03-11T20:46:00Z"/>
          <w:lang w:val="es-CO"/>
          <w:rPrChange w:id="807" w:author="cfayad" w:date="2013-03-11T20:46:00Z">
            <w:rPr>
              <w:ins w:id="808" w:author="cfayad" w:date="2013-03-11T20:46:00Z"/>
            </w:rPr>
          </w:rPrChange>
        </w:rPr>
      </w:pPr>
      <w:ins w:id="809" w:author="cfayad" w:date="2013-03-11T20:46:00Z">
        <w:r w:rsidRPr="00406629">
          <w:rPr>
            <w:lang w:val="es-CO"/>
            <w:rPrChange w:id="810" w:author="cfayad" w:date="2013-03-11T20:46:00Z">
              <w:rPr/>
            </w:rPrChange>
          </w:rPr>
          <w:t>Puede escribir espontáneamente palabras dentro de un contexto para comunicar sus pensamientos</w:t>
        </w:r>
      </w:ins>
      <w:ins w:id="811" w:author="cfayad" w:date="2013-03-11T21:37:00Z">
        <w:r w:rsidR="002E7B66">
          <w:rPr>
            <w:lang w:val="es-CO"/>
          </w:rPr>
          <w:t>, como</w:t>
        </w:r>
      </w:ins>
      <w:ins w:id="812" w:author="cfayad" w:date="2013-03-11T20:46:00Z">
        <w:r w:rsidR="002E7B66" w:rsidRPr="002E7B66">
          <w:rPr>
            <w:lang w:val="es-CO"/>
          </w:rPr>
          <w:t xml:space="preserve"> por ejemplo</w:t>
        </w:r>
      </w:ins>
      <w:ins w:id="813" w:author="cfayad" w:date="2013-03-11T21:37:00Z">
        <w:r w:rsidR="002E7B66">
          <w:rPr>
            <w:lang w:val="es-CO"/>
          </w:rPr>
          <w:t>,</w:t>
        </w:r>
      </w:ins>
      <w:ins w:id="814" w:author="cfayad" w:date="2013-03-11T20:46:00Z">
        <w:r w:rsidRPr="00406629">
          <w:rPr>
            <w:lang w:val="es-CO"/>
            <w:rPrChange w:id="815" w:author="cfayad" w:date="2013-03-11T20:46:00Z">
              <w:rPr/>
            </w:rPrChange>
          </w:rPr>
          <w:t xml:space="preserve"> elaborando tarjetas con un mensaje significativo.</w:t>
        </w:r>
      </w:ins>
    </w:p>
    <w:p w:rsidR="00406629" w:rsidRPr="002E7B66" w:rsidRDefault="00406629" w:rsidP="00406629">
      <w:pPr>
        <w:rPr>
          <w:ins w:id="816" w:author="cfayad" w:date="2013-03-11T20:46:00Z"/>
          <w:lang w:val="es-CO"/>
          <w:rPrChange w:id="817" w:author="cfayad" w:date="2013-03-11T21:39:00Z">
            <w:rPr>
              <w:ins w:id="818" w:author="cfayad" w:date="2013-03-11T20:46:00Z"/>
            </w:rPr>
          </w:rPrChange>
        </w:rPr>
      </w:pPr>
      <w:commentRangeStart w:id="819"/>
      <w:ins w:id="820" w:author="cfayad" w:date="2013-03-11T20:46:00Z">
        <w:r w:rsidRPr="00406629">
          <w:rPr>
            <w:lang w:val="es-CO"/>
            <w:rPrChange w:id="821" w:author="cfayad" w:date="2013-03-11T20:46:00Z">
              <w:rPr/>
            </w:rPrChange>
          </w:rPr>
          <w:t>---------------</w:t>
        </w:r>
        <w:r w:rsidR="002E7B66" w:rsidRPr="002E7B66">
          <w:rPr>
            <w:lang w:val="es-CO"/>
          </w:rPr>
          <w:t xml:space="preserve">-, </w:t>
        </w:r>
      </w:ins>
      <w:ins w:id="822" w:author="cfayad" w:date="2013-03-11T21:39:00Z">
        <w:r w:rsidR="002E7B66">
          <w:rPr>
            <w:lang w:val="es-CO"/>
          </w:rPr>
          <w:t>n</w:t>
        </w:r>
      </w:ins>
      <w:ins w:id="823" w:author="cfayad" w:date="2013-03-11T20:46:00Z">
        <w:r w:rsidRPr="00406629">
          <w:rPr>
            <w:lang w:val="es-CO"/>
            <w:rPrChange w:id="824" w:author="cfayad" w:date="2013-03-11T20:46:00Z">
              <w:rPr/>
            </w:rPrChange>
          </w:rPr>
          <w:t>os s</w:t>
        </w:r>
        <w:r w:rsidR="002E7B66" w:rsidRPr="002E7B66">
          <w:rPr>
            <w:lang w:val="es-CO"/>
          </w:rPr>
          <w:t>entimos felices con tus avances</w:t>
        </w:r>
      </w:ins>
      <w:ins w:id="825" w:author="cfayad" w:date="2013-03-11T21:39:00Z">
        <w:r w:rsidR="002E7B66">
          <w:rPr>
            <w:lang w:val="es-CO"/>
          </w:rPr>
          <w:t>.</w:t>
        </w:r>
      </w:ins>
      <w:ins w:id="826" w:author="cfayad" w:date="2013-03-11T20:46:00Z">
        <w:r w:rsidR="002E7B66" w:rsidRPr="002E7B66">
          <w:rPr>
            <w:lang w:val="es-CO"/>
          </w:rPr>
          <w:t xml:space="preserve"> </w:t>
        </w:r>
      </w:ins>
      <w:ins w:id="827" w:author="cfayad" w:date="2013-03-11T21:39:00Z">
        <w:r w:rsidR="002E7B66">
          <w:rPr>
            <w:lang w:val="es-CO"/>
          </w:rPr>
          <w:t>¡Sigue</w:t>
        </w:r>
      </w:ins>
      <w:ins w:id="828" w:author="cfayad" w:date="2013-03-11T20:46:00Z">
        <w:r w:rsidRPr="00406629">
          <w:rPr>
            <w:lang w:val="es-CO"/>
            <w:rPrChange w:id="829" w:author="cfayad" w:date="2013-03-11T20:46:00Z">
              <w:rPr/>
            </w:rPrChange>
          </w:rPr>
          <w:t xml:space="preserve"> adelante! </w:t>
        </w:r>
        <w:r w:rsidRPr="002E7B66">
          <w:rPr>
            <w:lang w:val="es-CO"/>
            <w:rPrChange w:id="830" w:author="cfayad" w:date="2013-03-11T21:39:00Z">
              <w:rPr/>
            </w:rPrChange>
          </w:rPr>
          <w:t>¡Felicidades por tus logros!</w:t>
        </w:r>
      </w:ins>
      <w:commentRangeEnd w:id="819"/>
      <w:ins w:id="831" w:author="cfayad" w:date="2013-03-11T21:40:00Z">
        <w:r w:rsidR="002E7B66">
          <w:rPr>
            <w:rStyle w:val="Refdecomentario"/>
          </w:rPr>
          <w:commentReference w:id="819"/>
        </w:r>
      </w:ins>
    </w:p>
    <w:p w:rsidR="00406629" w:rsidRPr="002E7B66" w:rsidRDefault="00406629" w:rsidP="00406629">
      <w:pPr>
        <w:rPr>
          <w:ins w:id="832" w:author="cfayad" w:date="2013-03-11T20:46:00Z"/>
          <w:lang w:val="es-CO"/>
          <w:rPrChange w:id="833" w:author="cfayad" w:date="2013-03-11T21:39:00Z">
            <w:rPr>
              <w:ins w:id="834" w:author="cfayad" w:date="2013-03-11T20:46:00Z"/>
            </w:rPr>
          </w:rPrChange>
        </w:rPr>
      </w:pPr>
    </w:p>
    <w:p w:rsidR="00406629" w:rsidRPr="002E7B66" w:rsidRDefault="00406629" w:rsidP="00406629">
      <w:pPr>
        <w:rPr>
          <w:ins w:id="835" w:author="cfayad" w:date="2013-03-11T20:46:00Z"/>
          <w:b/>
          <w:lang w:val="es-CO"/>
          <w:rPrChange w:id="836" w:author="cfayad" w:date="2013-03-11T21:39:00Z">
            <w:rPr>
              <w:ins w:id="837" w:author="cfayad" w:date="2013-03-11T20:46:00Z"/>
              <w:b/>
            </w:rPr>
          </w:rPrChange>
        </w:rPr>
      </w:pPr>
      <w:ins w:id="838" w:author="cfayad" w:date="2013-03-11T20:46:00Z">
        <w:r w:rsidRPr="002E7B66">
          <w:rPr>
            <w:lang w:val="es-CO"/>
            <w:rPrChange w:id="839" w:author="cfayad" w:date="2013-03-11T21:39:00Z">
              <w:rPr/>
            </w:rPrChange>
          </w:rPr>
          <w:t xml:space="preserve">Desempeño </w:t>
        </w:r>
        <w:r w:rsidRPr="002E7B66">
          <w:rPr>
            <w:b/>
            <w:lang w:val="es-CO"/>
            <w:rPrChange w:id="840" w:author="cfayad" w:date="2013-03-11T21:39:00Z">
              <w:rPr>
                <w:b/>
              </w:rPr>
            </w:rPrChange>
          </w:rPr>
          <w:t>BAJO</w:t>
        </w:r>
      </w:ins>
    </w:p>
    <w:p w:rsidR="00406629" w:rsidRPr="00406629" w:rsidRDefault="00406629" w:rsidP="00406629">
      <w:pPr>
        <w:rPr>
          <w:ins w:id="841" w:author="cfayad" w:date="2013-03-11T20:46:00Z"/>
          <w:lang w:val="es-CO"/>
          <w:rPrChange w:id="842" w:author="cfayad" w:date="2013-03-11T20:46:00Z">
            <w:rPr>
              <w:ins w:id="843" w:author="cfayad" w:date="2013-03-11T20:46:00Z"/>
            </w:rPr>
          </w:rPrChange>
        </w:rPr>
      </w:pPr>
      <w:ins w:id="844" w:author="cfayad" w:date="2013-03-11T20:46:00Z">
        <w:r w:rsidRPr="00406629">
          <w:rPr>
            <w:b/>
            <w:lang w:val="es-CO"/>
            <w:rPrChange w:id="845" w:author="cfayad" w:date="2013-03-11T20:46:00Z">
              <w:rPr>
                <w:b/>
              </w:rPr>
            </w:rPrChange>
          </w:rPr>
          <w:t xml:space="preserve">------------------------ </w:t>
        </w:r>
        <w:r w:rsidRPr="00406629">
          <w:rPr>
            <w:lang w:val="es-CO"/>
            <w:rPrChange w:id="846" w:author="cfayad" w:date="2013-03-11T20:46:00Z">
              <w:rPr/>
            </w:rPrChange>
          </w:rPr>
          <w:t>no cumplió con los logros propuestos para este segundo periodo.</w:t>
        </w:r>
      </w:ins>
    </w:p>
    <w:p w:rsidR="00406629" w:rsidRPr="00406629" w:rsidRDefault="00C72772" w:rsidP="00406629">
      <w:pPr>
        <w:rPr>
          <w:ins w:id="847" w:author="cfayad" w:date="2013-03-11T20:46:00Z"/>
          <w:lang w:val="es-CO"/>
          <w:rPrChange w:id="848" w:author="cfayad" w:date="2013-03-11T20:46:00Z">
            <w:rPr>
              <w:ins w:id="849" w:author="cfayad" w:date="2013-03-11T20:46:00Z"/>
            </w:rPr>
          </w:rPrChange>
        </w:rPr>
      </w:pPr>
      <w:ins w:id="850" w:author="cfayad" w:date="2013-03-11T20:46:00Z">
        <w:r w:rsidRPr="00C72772">
          <w:rPr>
            <w:lang w:val="es-CO"/>
          </w:rPr>
          <w:t>Contin</w:t>
        </w:r>
      </w:ins>
      <w:ins w:id="851" w:author="cfayad" w:date="2013-03-11T21:42:00Z">
        <w:r>
          <w:rPr>
            <w:lang w:val="es-CO"/>
          </w:rPr>
          <w:t>ú</w:t>
        </w:r>
      </w:ins>
      <w:ins w:id="852" w:author="cfayad" w:date="2013-03-11T20:46:00Z">
        <w:r w:rsidR="00406629" w:rsidRPr="00406629">
          <w:rPr>
            <w:lang w:val="es-CO"/>
            <w:rPrChange w:id="853" w:author="cfayad" w:date="2013-03-11T20:46:00Z">
              <w:rPr/>
            </w:rPrChange>
          </w:rPr>
          <w:t xml:space="preserve">a necesitando  </w:t>
        </w:r>
        <w:commentRangeStart w:id="854"/>
        <w:r w:rsidR="00406629" w:rsidRPr="00C72772">
          <w:rPr>
            <w:strike/>
            <w:lang w:val="es-CO"/>
            <w:rPrChange w:id="855" w:author="cfayad" w:date="2013-03-11T21:42:00Z">
              <w:rPr/>
            </w:rPrChange>
          </w:rPr>
          <w:t>continuo</w:t>
        </w:r>
      </w:ins>
      <w:commentRangeEnd w:id="854"/>
      <w:ins w:id="856" w:author="cfayad" w:date="2013-03-11T21:42:00Z">
        <w:r w:rsidRPr="00C72772">
          <w:rPr>
            <w:rStyle w:val="Refdecomentario"/>
            <w:strike/>
            <w:rPrChange w:id="857" w:author="cfayad" w:date="2013-03-11T21:42:00Z">
              <w:rPr>
                <w:rStyle w:val="Refdecomentario"/>
              </w:rPr>
            </w:rPrChange>
          </w:rPr>
          <w:commentReference w:id="854"/>
        </w:r>
      </w:ins>
      <w:ins w:id="858" w:author="cfayad" w:date="2013-03-11T20:46:00Z">
        <w:r w:rsidR="00406629" w:rsidRPr="00406629">
          <w:rPr>
            <w:lang w:val="es-CO"/>
            <w:rPrChange w:id="859" w:author="cfayad" w:date="2013-03-11T20:46:00Z">
              <w:rPr/>
            </w:rPrChange>
          </w:rPr>
          <w:t xml:space="preserve"> apoyo de parte de sus maestro/as para centrar su atención en las actividades en la segunda lengua.</w:t>
        </w:r>
      </w:ins>
    </w:p>
    <w:p w:rsidR="00406629" w:rsidRPr="00406629" w:rsidRDefault="00406629" w:rsidP="00406629">
      <w:pPr>
        <w:rPr>
          <w:ins w:id="860" w:author="cfayad" w:date="2013-03-11T20:46:00Z"/>
          <w:lang w:val="es-CO"/>
          <w:rPrChange w:id="861" w:author="cfayad" w:date="2013-03-11T20:46:00Z">
            <w:rPr>
              <w:ins w:id="862" w:author="cfayad" w:date="2013-03-11T20:46:00Z"/>
            </w:rPr>
          </w:rPrChange>
        </w:rPr>
      </w:pPr>
      <w:ins w:id="863" w:author="cfayad" w:date="2013-03-11T20:46:00Z">
        <w:r w:rsidRPr="00406629">
          <w:rPr>
            <w:lang w:val="es-CO"/>
            <w:rPrChange w:id="864" w:author="cfayad" w:date="2013-03-11T20:46:00Z">
              <w:rPr/>
            </w:rPrChange>
          </w:rPr>
          <w:t>Necesita que se le traduzcan continuamente las instrucciones dadas</w:t>
        </w:r>
      </w:ins>
      <w:ins w:id="865" w:author="cfayad" w:date="2013-03-11T21:42:00Z">
        <w:r w:rsidR="00C72772">
          <w:rPr>
            <w:lang w:val="es-CO"/>
          </w:rPr>
          <w:t>,</w:t>
        </w:r>
      </w:ins>
      <w:ins w:id="866" w:author="cfayad" w:date="2013-03-11T20:46:00Z">
        <w:r w:rsidRPr="00406629">
          <w:rPr>
            <w:lang w:val="es-CO"/>
            <w:rPrChange w:id="867" w:author="cfayad" w:date="2013-03-11T20:46:00Z">
              <w:rPr/>
            </w:rPrChange>
          </w:rPr>
          <w:t xml:space="preserve"> </w:t>
        </w:r>
      </w:ins>
      <w:ins w:id="868" w:author="cfayad" w:date="2013-03-11T21:42:00Z">
        <w:r w:rsidR="00C72772">
          <w:rPr>
            <w:lang w:val="es-CO"/>
          </w:rPr>
          <w:t xml:space="preserve">así como también </w:t>
        </w:r>
      </w:ins>
      <w:ins w:id="869" w:author="cfayad" w:date="2013-03-11T20:46:00Z">
        <w:r w:rsidRPr="00406629">
          <w:rPr>
            <w:lang w:val="es-CO"/>
            <w:rPrChange w:id="870" w:author="cfayad" w:date="2013-03-11T20:46:00Z">
              <w:rPr/>
            </w:rPrChange>
          </w:rPr>
          <w:t>el vocabula</w:t>
        </w:r>
        <w:r w:rsidR="00C72772" w:rsidRPr="00C72772">
          <w:rPr>
            <w:lang w:val="es-CO"/>
          </w:rPr>
          <w:t>rio trabajado en las unidades y</w:t>
        </w:r>
        <w:r w:rsidRPr="00406629">
          <w:rPr>
            <w:lang w:val="es-CO"/>
            <w:rPrChange w:id="871" w:author="cfayad" w:date="2013-03-11T20:46:00Z">
              <w:rPr/>
            </w:rPrChange>
          </w:rPr>
          <w:t xml:space="preserve"> en otros momentos del día. Se hace necesario motivarlo /a para que participe en las experiencias de aprendizaje trabajadas en la segunda lengua. Repite canciones, poesías y rimas sólo cuando sus profesores le exigen o lo acompañan uno a uno. Es muy importante que en casa se le continúen brindando oportunidades de tener más contacto con la segunda lengua a través del wiki, </w:t>
        </w:r>
      </w:ins>
      <w:commentRangeStart w:id="872"/>
      <w:ins w:id="873" w:author="cfayad" w:date="2013-03-11T21:43:00Z">
        <w:r w:rsidR="00C72772">
          <w:rPr>
            <w:lang w:val="es-CO"/>
          </w:rPr>
          <w:t>u</w:t>
        </w:r>
        <w:commentRangeEnd w:id="872"/>
        <w:r w:rsidR="00C72772">
          <w:rPr>
            <w:rStyle w:val="Refdecomentario"/>
          </w:rPr>
          <w:commentReference w:id="872"/>
        </w:r>
      </w:ins>
      <w:ins w:id="874" w:author="cfayad" w:date="2013-03-11T20:46:00Z">
        <w:r w:rsidRPr="00406629">
          <w:rPr>
            <w:lang w:val="es-CO"/>
            <w:rPrChange w:id="875" w:author="cfayad" w:date="2013-03-11T20:46:00Z">
              <w:rPr/>
            </w:rPrChange>
          </w:rPr>
          <w:t xml:space="preserve"> otros medios que le permitan adquirir más seguridad y confianza </w:t>
        </w:r>
      </w:ins>
      <w:ins w:id="876" w:author="cfayad" w:date="2013-03-11T21:43:00Z">
        <w:r w:rsidR="00C72772">
          <w:rPr>
            <w:lang w:val="es-CO"/>
          </w:rPr>
          <w:t>en</w:t>
        </w:r>
      </w:ins>
      <w:ins w:id="877" w:author="cfayad" w:date="2013-03-11T20:46:00Z">
        <w:r w:rsidRPr="00406629">
          <w:rPr>
            <w:lang w:val="es-CO"/>
            <w:rPrChange w:id="878" w:author="cfayad" w:date="2013-03-11T20:46:00Z">
              <w:rPr/>
            </w:rPrChange>
          </w:rPr>
          <w:t xml:space="preserve"> inglés. </w:t>
        </w:r>
      </w:ins>
    </w:p>
    <w:p w:rsidR="00406629" w:rsidRPr="00406629" w:rsidRDefault="00406629" w:rsidP="00406629">
      <w:pPr>
        <w:rPr>
          <w:ins w:id="879" w:author="cfayad" w:date="2013-03-11T20:46:00Z"/>
          <w:lang w:val="es-CO"/>
          <w:rPrChange w:id="880" w:author="cfayad" w:date="2013-03-11T20:46:00Z">
            <w:rPr>
              <w:ins w:id="881" w:author="cfayad" w:date="2013-03-11T20:46:00Z"/>
            </w:rPr>
          </w:rPrChange>
        </w:rPr>
      </w:pPr>
      <w:ins w:id="882" w:author="cfayad" w:date="2013-03-11T20:46:00Z">
        <w:r w:rsidRPr="00406629">
          <w:rPr>
            <w:lang w:val="es-CO"/>
            <w:rPrChange w:id="883" w:author="cfayad" w:date="2013-03-11T20:46:00Z">
              <w:rPr/>
            </w:rPrChange>
          </w:rPr>
          <w:t>Muestra dificultad para identificar los sonidos finales trabajados en este periodo, así como también para el reconocimiento de palabras dentro de textos tales como poesías, rimas y canciones.</w:t>
        </w:r>
      </w:ins>
    </w:p>
    <w:p w:rsidR="00406629" w:rsidRPr="00406629" w:rsidRDefault="00406629" w:rsidP="00406629">
      <w:pPr>
        <w:rPr>
          <w:ins w:id="884" w:author="cfayad" w:date="2013-03-11T20:46:00Z"/>
          <w:lang w:val="es-CO"/>
          <w:rPrChange w:id="885" w:author="cfayad" w:date="2013-03-11T20:46:00Z">
            <w:rPr>
              <w:ins w:id="886" w:author="cfayad" w:date="2013-03-11T20:46:00Z"/>
            </w:rPr>
          </w:rPrChange>
        </w:rPr>
      </w:pPr>
      <w:ins w:id="887" w:author="cfayad" w:date="2013-03-11T20:46:00Z">
        <w:r w:rsidRPr="00406629">
          <w:rPr>
            <w:lang w:val="es-CO"/>
            <w:rPrChange w:id="888" w:author="cfayad" w:date="2013-03-11T20:46:00Z">
              <w:rPr/>
            </w:rPrChange>
          </w:rPr>
          <w:t xml:space="preserve">Igualmente,  aún se le dificulta permanecer atento/a durante las actividades relacionadas con la lectura de cuentos, dificultándosele responder a las preguntas que se le hacen. No logra hacer las conexiones entre las ilustraciones y el mensaje de los textos, y necesita apoyo constante para que pueda centrar su atención y logre responder lo que se le pide.  </w:t>
        </w:r>
        <w:commentRangeStart w:id="889"/>
        <w:r w:rsidRPr="00406629">
          <w:rPr>
            <w:lang w:val="es-CO"/>
            <w:rPrChange w:id="890" w:author="cfayad" w:date="2013-03-11T20:46:00Z">
              <w:rPr/>
            </w:rPrChange>
          </w:rPr>
          <w:t>Es importante que en casa se le apoye en este aspecto, estableciendo una rutina de lectura de cuentos en inglés, al final de la cual el niño tenga la oportunidad de identificar los personajes, la trama y el vocabulario del libro leído.</w:t>
        </w:r>
      </w:ins>
      <w:commentRangeEnd w:id="889"/>
      <w:ins w:id="891" w:author="cfayad" w:date="2013-03-11T22:04:00Z">
        <w:r w:rsidR="00971023">
          <w:rPr>
            <w:rStyle w:val="Refdecomentario"/>
          </w:rPr>
          <w:commentReference w:id="889"/>
        </w:r>
      </w:ins>
    </w:p>
    <w:p w:rsidR="00406629" w:rsidRPr="00406629" w:rsidRDefault="00406629" w:rsidP="00406629">
      <w:pPr>
        <w:rPr>
          <w:ins w:id="892" w:author="cfayad" w:date="2013-03-11T20:46:00Z"/>
          <w:lang w:val="es-CO"/>
          <w:rPrChange w:id="893" w:author="cfayad" w:date="2013-03-11T20:46:00Z">
            <w:rPr>
              <w:ins w:id="894" w:author="cfayad" w:date="2013-03-11T20:46:00Z"/>
            </w:rPr>
          </w:rPrChange>
        </w:rPr>
      </w:pPr>
      <w:ins w:id="895" w:author="cfayad" w:date="2013-03-11T20:46:00Z">
        <w:r w:rsidRPr="00406629">
          <w:rPr>
            <w:lang w:val="es-CO"/>
            <w:rPrChange w:id="896" w:author="cfayad" w:date="2013-03-11T20:46:00Z">
              <w:rPr/>
            </w:rPrChange>
          </w:rPr>
          <w:t>Durante este periodo se  trabajaron  algunas palabras de uso frecuente como son : “ ----------------------</w:t>
        </w:r>
        <w:r w:rsidR="00971023" w:rsidRPr="00971023">
          <w:rPr>
            <w:lang w:val="es-CO"/>
          </w:rPr>
          <w:t>.” ……………………</w:t>
        </w:r>
        <w:r w:rsidRPr="00406629">
          <w:rPr>
            <w:lang w:val="es-CO"/>
            <w:rPrChange w:id="897" w:author="cfayad" w:date="2013-03-11T20:46:00Z">
              <w:rPr/>
            </w:rPrChange>
          </w:rPr>
          <w:t xml:space="preserve"> debe repasar</w:t>
        </w:r>
      </w:ins>
      <w:ins w:id="898" w:author="cfayad" w:date="2013-03-11T22:06:00Z">
        <w:r w:rsidR="00971023">
          <w:rPr>
            <w:lang w:val="es-CO"/>
          </w:rPr>
          <w:t>las</w:t>
        </w:r>
      </w:ins>
      <w:ins w:id="899" w:author="cfayad" w:date="2013-03-11T20:46:00Z">
        <w:r w:rsidRPr="00406629">
          <w:rPr>
            <w:lang w:val="es-CO"/>
            <w:rPrChange w:id="900" w:author="cfayad" w:date="2013-03-11T20:46:00Z">
              <w:rPr/>
            </w:rPrChange>
          </w:rPr>
          <w:t xml:space="preserve"> en casa para que pueda reconocerlas y leerlas en otros contextos.</w:t>
        </w:r>
      </w:ins>
    </w:p>
    <w:p w:rsidR="00406629" w:rsidRPr="00406629" w:rsidRDefault="00406629" w:rsidP="00406629">
      <w:pPr>
        <w:rPr>
          <w:ins w:id="901" w:author="cfayad" w:date="2013-03-11T20:46:00Z"/>
          <w:lang w:val="es-CO"/>
          <w:rPrChange w:id="902" w:author="cfayad" w:date="2013-03-11T20:46:00Z">
            <w:rPr>
              <w:ins w:id="903" w:author="cfayad" w:date="2013-03-11T20:46:00Z"/>
            </w:rPr>
          </w:rPrChange>
        </w:rPr>
      </w:pPr>
      <w:commentRangeStart w:id="904"/>
      <w:ins w:id="905" w:author="cfayad" w:date="2013-03-11T20:46:00Z">
        <w:r w:rsidRPr="00406629">
          <w:rPr>
            <w:lang w:val="es-CO"/>
            <w:rPrChange w:id="906" w:author="cfayad" w:date="2013-03-11T20:46:00Z">
              <w:rPr/>
            </w:rPrChange>
          </w:rPr>
          <w:t>Con ayu</w:t>
        </w:r>
        <w:r w:rsidR="00971023" w:rsidRPr="00971023">
          <w:rPr>
            <w:lang w:val="es-CO"/>
          </w:rPr>
          <w:t>da de sus maestr</w:t>
        </w:r>
      </w:ins>
      <w:ins w:id="907" w:author="cfayad" w:date="2013-03-11T22:06:00Z">
        <w:r w:rsidR="00971023">
          <w:rPr>
            <w:lang w:val="es-CO"/>
          </w:rPr>
          <w:t>o</w:t>
        </w:r>
      </w:ins>
      <w:ins w:id="908" w:author="cfayad" w:date="2013-03-11T20:46:00Z">
        <w:r w:rsidRPr="00406629">
          <w:rPr>
            <w:lang w:val="es-CO"/>
            <w:rPrChange w:id="909" w:author="cfayad" w:date="2013-03-11T20:46:00Z">
              <w:rPr/>
            </w:rPrChange>
          </w:rPr>
          <w:t xml:space="preserve">s </w:t>
        </w:r>
      </w:ins>
      <w:commentRangeEnd w:id="904"/>
      <w:ins w:id="910" w:author="cfayad" w:date="2013-03-11T22:06:00Z">
        <w:r w:rsidR="00971023">
          <w:rPr>
            <w:rStyle w:val="Refdecomentario"/>
          </w:rPr>
          <w:commentReference w:id="904"/>
        </w:r>
      </w:ins>
      <w:ins w:id="911" w:author="cfayad" w:date="2013-03-11T20:46:00Z">
        <w:r w:rsidRPr="00406629">
          <w:rPr>
            <w:lang w:val="es-CO"/>
            <w:rPrChange w:id="912" w:author="cfayad" w:date="2013-03-11T20:46:00Z">
              <w:rPr/>
            </w:rPrChange>
          </w:rPr>
          <w:t>puede copiar letras con intención de comunicar algo. Es importante que……….practique en casa  copiando palabras simples, y siguiendo la correcta dirección al hacerlo.</w:t>
        </w:r>
      </w:ins>
    </w:p>
    <w:p w:rsidR="00406629" w:rsidRPr="00406629" w:rsidRDefault="00406629" w:rsidP="00406629">
      <w:pPr>
        <w:rPr>
          <w:ins w:id="913" w:author="cfayad" w:date="2013-03-11T20:46:00Z"/>
          <w:lang w:val="es-CO"/>
          <w:rPrChange w:id="914" w:author="cfayad" w:date="2013-03-11T20:46:00Z">
            <w:rPr>
              <w:ins w:id="915" w:author="cfayad" w:date="2013-03-11T20:46:00Z"/>
            </w:rPr>
          </w:rPrChange>
        </w:rPr>
      </w:pPr>
      <w:ins w:id="916" w:author="cfayad" w:date="2013-03-11T20:46:00Z">
        <w:r w:rsidRPr="00406629">
          <w:rPr>
            <w:lang w:val="es-CO"/>
            <w:rPrChange w:id="917" w:author="cfayad" w:date="2013-03-11T20:46:00Z">
              <w:rPr/>
            </w:rPrChange>
          </w:rPr>
          <w:t>--</w:t>
        </w:r>
        <w:r w:rsidR="003A48CB" w:rsidRPr="003A48CB">
          <w:rPr>
            <w:lang w:val="es-CO"/>
          </w:rPr>
          <w:t xml:space="preserve">----------------------------, </w:t>
        </w:r>
      </w:ins>
      <w:commentRangeStart w:id="918"/>
      <w:ins w:id="919" w:author="cfayad" w:date="2013-03-11T22:07:00Z">
        <w:r w:rsidR="003A48CB">
          <w:rPr>
            <w:lang w:val="es-CO"/>
          </w:rPr>
          <w:t>e</w:t>
        </w:r>
      </w:ins>
      <w:ins w:id="920" w:author="cfayad" w:date="2013-03-11T20:46:00Z">
        <w:r w:rsidRPr="00406629">
          <w:rPr>
            <w:lang w:val="es-CO"/>
            <w:rPrChange w:id="921" w:author="cfayad" w:date="2013-03-11T20:46:00Z">
              <w:rPr/>
            </w:rPrChange>
          </w:rPr>
          <w:t xml:space="preserve">s importante que inicies un acompañamiento uno a uno en casa para que logres alcanzar los logros propuestos para este periodo, estamos seguras que esto te fortalecerá y te permitirá adquirir </w:t>
        </w:r>
        <w:proofErr w:type="spellStart"/>
        <w:r w:rsidRPr="00406629">
          <w:rPr>
            <w:lang w:val="es-CO"/>
            <w:rPrChange w:id="922" w:author="cfayad" w:date="2013-03-11T20:46:00Z">
              <w:rPr/>
            </w:rPrChange>
          </w:rPr>
          <w:t>mas</w:t>
        </w:r>
        <w:proofErr w:type="spellEnd"/>
        <w:r w:rsidRPr="00406629">
          <w:rPr>
            <w:lang w:val="es-CO"/>
            <w:rPrChange w:id="923" w:author="cfayad" w:date="2013-03-11T20:46:00Z">
              <w:rPr/>
            </w:rPrChange>
          </w:rPr>
          <w:t xml:space="preserve"> confianza con el segundo idioma.</w:t>
        </w:r>
      </w:ins>
      <w:commentRangeEnd w:id="918"/>
      <w:ins w:id="924" w:author="cfayad" w:date="2013-03-11T22:07:00Z">
        <w:r w:rsidR="003A48CB">
          <w:rPr>
            <w:rStyle w:val="Refdecomentario"/>
          </w:rPr>
          <w:commentReference w:id="918"/>
        </w:r>
      </w:ins>
    </w:p>
    <w:p w:rsidR="00BF7D88" w:rsidRDefault="00BF7D88">
      <w:pPr>
        <w:rPr>
          <w:ins w:id="925" w:author="cfayad" w:date="2013-03-11T22:10:00Z"/>
          <w:sz w:val="28"/>
          <w:szCs w:val="28"/>
          <w:lang w:val="es-CO"/>
        </w:rPr>
      </w:pPr>
      <w:ins w:id="926" w:author="cfayad" w:date="2013-03-11T22:10:00Z">
        <w:r>
          <w:rPr>
            <w:sz w:val="28"/>
            <w:szCs w:val="28"/>
            <w:lang w:val="es-CO"/>
          </w:rPr>
          <w:br w:type="page"/>
        </w:r>
      </w:ins>
    </w:p>
    <w:p w:rsidR="00B62D9D" w:rsidRPr="00C9313D" w:rsidRDefault="00B62D9D" w:rsidP="00B62D9D">
      <w:pPr>
        <w:pStyle w:val="Ttulo1"/>
        <w:rPr>
          <w:ins w:id="927" w:author="cfayad" w:date="2013-03-11T22:34:00Z"/>
        </w:rPr>
      </w:pPr>
      <w:ins w:id="928" w:author="cfayad" w:date="2013-03-11T22:34:00Z">
        <w:r>
          <w:t>GLOBAL DE PSE SEGUNDO PERIODO 2012- 2013</w:t>
        </w:r>
      </w:ins>
    </w:p>
    <w:p w:rsidR="00B62D9D" w:rsidRPr="00B62D9D" w:rsidRDefault="00B62D9D" w:rsidP="00B62D9D">
      <w:pPr>
        <w:autoSpaceDE w:val="0"/>
        <w:autoSpaceDN w:val="0"/>
        <w:adjustRightInd w:val="0"/>
        <w:spacing w:after="0" w:line="240" w:lineRule="auto"/>
        <w:rPr>
          <w:ins w:id="929" w:author="cfayad" w:date="2013-03-11T22:34:00Z"/>
          <w:sz w:val="24"/>
          <w:szCs w:val="24"/>
          <w:lang w:val="es-CO"/>
          <w:rPrChange w:id="930" w:author="cfayad" w:date="2013-03-11T22:34:00Z">
            <w:rPr>
              <w:ins w:id="931" w:author="cfayad" w:date="2013-03-11T22:34:00Z"/>
              <w:sz w:val="24"/>
              <w:szCs w:val="24"/>
            </w:rPr>
          </w:rPrChange>
        </w:rPr>
      </w:pPr>
      <w:ins w:id="932" w:author="cfayad" w:date="2013-03-11T22:34:00Z">
        <w:r w:rsidRPr="00B62D9D">
          <w:rPr>
            <w:rFonts w:cs="Calibri"/>
            <w:sz w:val="24"/>
            <w:szCs w:val="24"/>
            <w:lang w:val="es-CO"/>
            <w:rPrChange w:id="933" w:author="cfayad" w:date="2013-03-11T22:34:00Z">
              <w:rPr>
                <w:rFonts w:cs="Calibri"/>
                <w:sz w:val="24"/>
                <w:szCs w:val="24"/>
              </w:rPr>
            </w:rPrChange>
          </w:rPr>
          <w:t>Esta área  comprende la salud y el desarrollo físico, emocional, cognitivo, espiritual y social, contribuyendo a la comprensión de uno mismo, al establecimiento y mantenimiento de relaciones con los demás, y a la elección de una vida activa y saludable.</w:t>
        </w:r>
        <w:r w:rsidRPr="00B62D9D">
          <w:rPr>
            <w:sz w:val="24"/>
            <w:szCs w:val="24"/>
            <w:lang w:val="es-CO"/>
            <w:rPrChange w:id="934" w:author="cfayad" w:date="2013-03-11T22:34:00Z">
              <w:rPr>
                <w:sz w:val="24"/>
                <w:szCs w:val="24"/>
              </w:rPr>
            </w:rPrChange>
          </w:rPr>
          <w:t xml:space="preserve"> </w:t>
        </w:r>
      </w:ins>
    </w:p>
    <w:p w:rsidR="00B62D9D" w:rsidRPr="00B62D9D" w:rsidRDefault="00B62D9D" w:rsidP="00B62D9D">
      <w:pPr>
        <w:autoSpaceDE w:val="0"/>
        <w:autoSpaceDN w:val="0"/>
        <w:adjustRightInd w:val="0"/>
        <w:spacing w:after="0" w:line="240" w:lineRule="auto"/>
        <w:rPr>
          <w:ins w:id="935" w:author="cfayad" w:date="2013-03-11T22:34:00Z"/>
          <w:sz w:val="24"/>
          <w:szCs w:val="24"/>
          <w:lang w:val="es-CO"/>
          <w:rPrChange w:id="936" w:author="cfayad" w:date="2013-03-11T22:34:00Z">
            <w:rPr>
              <w:ins w:id="937" w:author="cfayad" w:date="2013-03-11T22:34:00Z"/>
              <w:sz w:val="24"/>
              <w:szCs w:val="24"/>
            </w:rPr>
          </w:rPrChange>
        </w:rPr>
      </w:pPr>
    </w:p>
    <w:p w:rsidR="00B62D9D" w:rsidRPr="00B62D9D" w:rsidRDefault="00B62D9D" w:rsidP="00B62D9D">
      <w:pPr>
        <w:autoSpaceDE w:val="0"/>
        <w:autoSpaceDN w:val="0"/>
        <w:adjustRightInd w:val="0"/>
        <w:spacing w:after="0" w:line="240" w:lineRule="auto"/>
        <w:rPr>
          <w:ins w:id="938" w:author="cfayad" w:date="2013-03-11T22:34:00Z"/>
          <w:sz w:val="24"/>
          <w:szCs w:val="24"/>
          <w:lang w:val="es-CO"/>
          <w:rPrChange w:id="939" w:author="cfayad" w:date="2013-03-11T22:34:00Z">
            <w:rPr>
              <w:ins w:id="940" w:author="cfayad" w:date="2013-03-11T22:34:00Z"/>
              <w:sz w:val="24"/>
              <w:szCs w:val="24"/>
            </w:rPr>
          </w:rPrChange>
        </w:rPr>
      </w:pPr>
      <w:ins w:id="941" w:author="cfayad" w:date="2013-03-11T22:34:00Z">
        <w:r w:rsidRPr="00B62D9D">
          <w:rPr>
            <w:sz w:val="24"/>
            <w:szCs w:val="24"/>
            <w:lang w:val="es-CO"/>
            <w:rPrChange w:id="942" w:author="cfayad" w:date="2013-03-11T22:34:00Z">
              <w:rPr>
                <w:sz w:val="24"/>
                <w:szCs w:val="24"/>
              </w:rPr>
            </w:rPrChange>
          </w:rPr>
          <w:t>En este segundo periodo los estudiantes tuvieron la oportunidad de continuar  fortaleciendo sus  competencias ciudadanas ya iniciadas en el primero</w:t>
        </w:r>
      </w:ins>
      <w:ins w:id="943" w:author="cfayad" w:date="2013-03-12T02:40:00Z">
        <w:r w:rsidR="00325404">
          <w:rPr>
            <w:sz w:val="24"/>
            <w:szCs w:val="24"/>
            <w:lang w:val="es-CO"/>
          </w:rPr>
          <w:t>,</w:t>
        </w:r>
      </w:ins>
      <w:ins w:id="944" w:author="cfayad" w:date="2013-03-11T22:34:00Z">
        <w:r w:rsidR="00325404" w:rsidRPr="00325404">
          <w:rPr>
            <w:sz w:val="24"/>
            <w:szCs w:val="24"/>
            <w:lang w:val="es-CO"/>
          </w:rPr>
          <w:t xml:space="preserve"> </w:t>
        </w:r>
        <w:r w:rsidRPr="00B62D9D">
          <w:rPr>
            <w:sz w:val="24"/>
            <w:szCs w:val="24"/>
            <w:lang w:val="es-CO"/>
            <w:rPrChange w:id="945" w:author="cfayad" w:date="2013-03-11T22:34:00Z">
              <w:rPr>
                <w:sz w:val="24"/>
                <w:szCs w:val="24"/>
              </w:rPr>
            </w:rPrChange>
          </w:rPr>
          <w:t>y de desarrollar otras nuevas, por medio de las diferentes experiencias de aprendizaje planteadas tanto en los Talleres de Afectividad como también en la interacción continua del diario vivir escolar.</w:t>
        </w:r>
      </w:ins>
    </w:p>
    <w:p w:rsidR="00B62D9D" w:rsidRPr="00B62D9D" w:rsidRDefault="00B62D9D" w:rsidP="00B62D9D">
      <w:pPr>
        <w:autoSpaceDE w:val="0"/>
        <w:autoSpaceDN w:val="0"/>
        <w:adjustRightInd w:val="0"/>
        <w:spacing w:after="0" w:line="240" w:lineRule="auto"/>
        <w:rPr>
          <w:ins w:id="946" w:author="cfayad" w:date="2013-03-11T22:34:00Z"/>
          <w:rFonts w:cs="Calibri"/>
          <w:sz w:val="24"/>
          <w:szCs w:val="24"/>
          <w:lang w:val="es-CO"/>
          <w:rPrChange w:id="947" w:author="cfayad" w:date="2013-03-11T22:34:00Z">
            <w:rPr>
              <w:ins w:id="948" w:author="cfayad" w:date="2013-03-11T22:34:00Z"/>
              <w:rFonts w:cs="Calibri"/>
              <w:sz w:val="24"/>
              <w:szCs w:val="24"/>
            </w:rPr>
          </w:rPrChange>
        </w:rPr>
      </w:pPr>
      <w:ins w:id="949" w:author="cfayad" w:date="2013-03-11T22:34:00Z">
        <w:r w:rsidRPr="00B62D9D">
          <w:rPr>
            <w:sz w:val="24"/>
            <w:szCs w:val="24"/>
            <w:lang w:val="es-CO"/>
            <w:rPrChange w:id="950" w:author="cfayad" w:date="2013-03-11T22:34:00Z">
              <w:rPr>
                <w:sz w:val="24"/>
                <w:szCs w:val="24"/>
              </w:rPr>
            </w:rPrChange>
          </w:rPr>
          <w:t xml:space="preserve"> </w:t>
        </w:r>
      </w:ins>
    </w:p>
    <w:p w:rsidR="00B62D9D" w:rsidRPr="00B62D9D" w:rsidRDefault="00B62D9D" w:rsidP="00B62D9D">
      <w:pPr>
        <w:spacing w:after="0"/>
        <w:rPr>
          <w:ins w:id="951" w:author="cfayad" w:date="2013-03-11T22:34:00Z"/>
          <w:sz w:val="24"/>
          <w:szCs w:val="24"/>
          <w:lang w:val="es-CO"/>
          <w:rPrChange w:id="952" w:author="cfayad" w:date="2013-03-11T22:34:00Z">
            <w:rPr>
              <w:ins w:id="953" w:author="cfayad" w:date="2013-03-11T22:34:00Z"/>
              <w:sz w:val="24"/>
              <w:szCs w:val="24"/>
            </w:rPr>
          </w:rPrChange>
        </w:rPr>
      </w:pPr>
      <w:ins w:id="954" w:author="cfayad" w:date="2013-03-11T22:34:00Z">
        <w:r w:rsidRPr="00B62D9D">
          <w:rPr>
            <w:sz w:val="24"/>
            <w:szCs w:val="24"/>
            <w:lang w:val="es-CO"/>
            <w:rPrChange w:id="955" w:author="cfayad" w:date="2013-03-11T22:34:00Z">
              <w:rPr>
                <w:sz w:val="24"/>
                <w:szCs w:val="24"/>
              </w:rPr>
            </w:rPrChange>
          </w:rPr>
          <w:t xml:space="preserve">Se enfatizó en el </w:t>
        </w:r>
        <w:r w:rsidRPr="00B62D9D">
          <w:rPr>
            <w:rFonts w:ascii="Calibri" w:hAnsi="Calibri"/>
            <w:sz w:val="24"/>
            <w:szCs w:val="24"/>
            <w:lang w:val="es-CO"/>
            <w:rPrChange w:id="956" w:author="cfayad" w:date="2013-03-11T22:34:00Z">
              <w:rPr>
                <w:rFonts w:ascii="Calibri" w:hAnsi="Calibri"/>
                <w:sz w:val="24"/>
                <w:szCs w:val="24"/>
              </w:rPr>
            </w:rPrChange>
          </w:rPr>
          <w:t xml:space="preserve">reconocimiento de sus fortalezas y </w:t>
        </w:r>
      </w:ins>
      <w:ins w:id="957" w:author="cfayad" w:date="2013-03-12T02:40:00Z">
        <w:r w:rsidR="00325404">
          <w:rPr>
            <w:rFonts w:ascii="Calibri" w:hAnsi="Calibri"/>
            <w:sz w:val="24"/>
            <w:szCs w:val="24"/>
            <w:lang w:val="es-CO"/>
          </w:rPr>
          <w:t>de</w:t>
        </w:r>
      </w:ins>
      <w:ins w:id="958" w:author="cfayad" w:date="2013-03-11T22:34:00Z">
        <w:r w:rsidRPr="00B62D9D">
          <w:rPr>
            <w:rFonts w:ascii="Calibri" w:hAnsi="Calibri"/>
            <w:sz w:val="24"/>
            <w:szCs w:val="24"/>
            <w:lang w:val="es-CO"/>
            <w:rPrChange w:id="959" w:author="cfayad" w:date="2013-03-11T22:34:00Z">
              <w:rPr>
                <w:rFonts w:ascii="Calibri" w:hAnsi="Calibri"/>
                <w:sz w:val="24"/>
                <w:szCs w:val="24"/>
              </w:rPr>
            </w:rPrChange>
          </w:rPr>
          <w:t xml:space="preserve"> cómo las personas las ponen al servicio de los demás; de igual manera, debieron explicar las posibles causas de sus sentimientos y emociones,  reflexionar sobre sus faltas</w:t>
        </w:r>
      </w:ins>
      <w:ins w:id="960" w:author="cfayad" w:date="2013-03-12T02:40:00Z">
        <w:r w:rsidR="00325404">
          <w:rPr>
            <w:rFonts w:ascii="Calibri" w:hAnsi="Calibri"/>
            <w:sz w:val="24"/>
            <w:szCs w:val="24"/>
            <w:lang w:val="es-CO"/>
          </w:rPr>
          <w:t>,</w:t>
        </w:r>
      </w:ins>
      <w:ins w:id="961" w:author="cfayad" w:date="2013-03-11T22:34:00Z">
        <w:r w:rsidRPr="00B62D9D">
          <w:rPr>
            <w:rFonts w:ascii="Calibri" w:hAnsi="Calibri"/>
            <w:sz w:val="24"/>
            <w:szCs w:val="24"/>
            <w:lang w:val="es-CO"/>
            <w:rPrChange w:id="962" w:author="cfayad" w:date="2013-03-11T22:34:00Z">
              <w:rPr>
                <w:rFonts w:ascii="Calibri" w:hAnsi="Calibri"/>
                <w:sz w:val="24"/>
                <w:szCs w:val="24"/>
              </w:rPr>
            </w:rPrChange>
          </w:rPr>
          <w:t xml:space="preserve"> y buscar alternativas de solución. Los niños asumieron con organización e independencia las diferentes actividades siguiendo las instrucciones dadas, manejando el tiempo adecuadamente para la realización de sus trabajos</w:t>
        </w:r>
      </w:ins>
      <w:ins w:id="963" w:author="cfayad" w:date="2013-03-12T02:41:00Z">
        <w:r w:rsidR="00325404">
          <w:rPr>
            <w:rFonts w:ascii="Calibri" w:hAnsi="Calibri"/>
            <w:sz w:val="24"/>
            <w:szCs w:val="24"/>
            <w:lang w:val="es-CO"/>
          </w:rPr>
          <w:t>,</w:t>
        </w:r>
      </w:ins>
      <w:ins w:id="964" w:author="cfayad" w:date="2013-03-11T22:34:00Z">
        <w:r w:rsidRPr="00B62D9D">
          <w:rPr>
            <w:rFonts w:ascii="Calibri" w:hAnsi="Calibri"/>
            <w:sz w:val="24"/>
            <w:szCs w:val="24"/>
            <w:lang w:val="es-CO"/>
            <w:rPrChange w:id="965" w:author="cfayad" w:date="2013-03-11T22:34:00Z">
              <w:rPr>
                <w:rFonts w:ascii="Calibri" w:hAnsi="Calibri"/>
                <w:sz w:val="24"/>
                <w:szCs w:val="24"/>
              </w:rPr>
            </w:rPrChange>
          </w:rPr>
          <w:t xml:space="preserve"> y siendo cuidadosos en la presentación de los mismos; se continuó trabajando en el cumplimiento de  las normas establecidas para la sana convivencia</w:t>
        </w:r>
      </w:ins>
      <w:ins w:id="966" w:author="cfayad" w:date="2013-03-12T02:41:00Z">
        <w:r w:rsidR="00325404">
          <w:rPr>
            <w:rFonts w:ascii="Calibri" w:hAnsi="Calibri"/>
            <w:sz w:val="24"/>
            <w:szCs w:val="24"/>
            <w:lang w:val="es-CO"/>
          </w:rPr>
          <w:t>,</w:t>
        </w:r>
      </w:ins>
      <w:ins w:id="967" w:author="cfayad" w:date="2013-03-11T22:34:00Z">
        <w:r w:rsidRPr="00B62D9D">
          <w:rPr>
            <w:rFonts w:ascii="Calibri" w:hAnsi="Calibri"/>
            <w:sz w:val="24"/>
            <w:szCs w:val="24"/>
            <w:lang w:val="es-CO"/>
            <w:rPrChange w:id="968" w:author="cfayad" w:date="2013-03-11T22:34:00Z">
              <w:rPr>
                <w:rFonts w:ascii="Calibri" w:hAnsi="Calibri"/>
                <w:sz w:val="24"/>
                <w:szCs w:val="24"/>
              </w:rPr>
            </w:rPrChange>
          </w:rPr>
          <w:t xml:space="preserve"> y en asumir las consecuencias en caso de no seguirlas, sin necesitar la presencia de un adulto permanentemente. Identificaron las consecuencias de las prácticas de seguridad, y continuaron desarrollando actividades para favorecer una correcta postura corporal. </w:t>
        </w:r>
        <w:r w:rsidRPr="00B62D9D">
          <w:rPr>
            <w:rFonts w:cstheme="minorHAnsi"/>
            <w:sz w:val="24"/>
            <w:szCs w:val="24"/>
            <w:lang w:val="es-CO"/>
            <w:rPrChange w:id="969" w:author="cfayad" w:date="2013-03-11T22:34:00Z">
              <w:rPr>
                <w:rFonts w:cstheme="minorHAnsi"/>
                <w:sz w:val="24"/>
                <w:szCs w:val="24"/>
              </w:rPr>
            </w:rPrChange>
          </w:rPr>
          <w:t xml:space="preserve"> </w:t>
        </w:r>
      </w:ins>
    </w:p>
    <w:p w:rsidR="00B62D9D" w:rsidRPr="001D110E" w:rsidRDefault="00B62D9D" w:rsidP="00B62D9D">
      <w:pPr>
        <w:pStyle w:val="Sinespaciado1"/>
        <w:rPr>
          <w:ins w:id="970" w:author="cfayad" w:date="2013-03-11T22:34:00Z"/>
          <w:rFonts w:ascii="Century Gothic" w:hAnsi="Century Gothic"/>
          <w:sz w:val="20"/>
          <w:szCs w:val="20"/>
        </w:rPr>
      </w:pPr>
      <w:ins w:id="971" w:author="cfayad" w:date="2013-03-11T22:34:00Z">
        <w:r>
          <w:rPr>
            <w:sz w:val="24"/>
            <w:szCs w:val="24"/>
            <w:lang w:val="es-CO"/>
          </w:rPr>
          <w:t>De igual manera</w:t>
        </w:r>
        <w:r>
          <w:rPr>
            <w:sz w:val="24"/>
            <w:szCs w:val="24"/>
          </w:rPr>
          <w:t>,</w:t>
        </w:r>
        <w:r w:rsidRPr="005C219C">
          <w:rPr>
            <w:rFonts w:asciiTheme="minorHAnsi" w:hAnsiTheme="minorHAnsi" w:cstheme="minorHAnsi"/>
            <w:sz w:val="24"/>
            <w:szCs w:val="24"/>
          </w:rPr>
          <w:t xml:space="preserve"> </w:t>
        </w:r>
        <w:r>
          <w:rPr>
            <w:rFonts w:asciiTheme="minorHAnsi" w:hAnsiTheme="minorHAnsi" w:cstheme="minorHAnsi"/>
            <w:sz w:val="24"/>
            <w:szCs w:val="24"/>
          </w:rPr>
          <w:t xml:space="preserve">se hizo énfasis en lo importante que es lograr expresar los </w:t>
        </w:r>
        <w:r w:rsidRPr="00EC4EE5">
          <w:rPr>
            <w:rFonts w:asciiTheme="minorHAnsi" w:hAnsiTheme="minorHAnsi" w:cstheme="minorHAnsi"/>
            <w:sz w:val="24"/>
            <w:szCs w:val="24"/>
          </w:rPr>
          <w:t xml:space="preserve">sentimientos de manera </w:t>
        </w:r>
        <w:r>
          <w:rPr>
            <w:rFonts w:asciiTheme="minorHAnsi" w:hAnsiTheme="minorHAnsi" w:cstheme="minorHAnsi"/>
            <w:sz w:val="24"/>
            <w:szCs w:val="24"/>
          </w:rPr>
          <w:t xml:space="preserve">adecuada, al </w:t>
        </w:r>
        <w:r>
          <w:rPr>
            <w:rFonts w:ascii="Century Gothic" w:hAnsi="Century Gothic"/>
            <w:sz w:val="20"/>
            <w:szCs w:val="20"/>
          </w:rPr>
          <w:t>c</w:t>
        </w:r>
        <w:r w:rsidRPr="0029154C">
          <w:rPr>
            <w:rFonts w:asciiTheme="minorHAnsi" w:hAnsiTheme="minorHAnsi" w:cstheme="minorHAnsi"/>
            <w:sz w:val="24"/>
            <w:szCs w:val="24"/>
          </w:rPr>
          <w:t>ompart</w:t>
        </w:r>
        <w:r>
          <w:rPr>
            <w:rFonts w:asciiTheme="minorHAnsi" w:hAnsiTheme="minorHAnsi" w:cstheme="minorHAnsi"/>
            <w:sz w:val="24"/>
            <w:szCs w:val="24"/>
          </w:rPr>
          <w:t xml:space="preserve">ir en los momentos de juego con los compañeros, </w:t>
        </w:r>
        <w:r w:rsidRPr="0029154C">
          <w:rPr>
            <w:rFonts w:asciiTheme="minorHAnsi" w:hAnsiTheme="minorHAnsi" w:cstheme="minorHAnsi"/>
            <w:sz w:val="24"/>
            <w:szCs w:val="24"/>
          </w:rPr>
          <w:t>mo</w:t>
        </w:r>
        <w:r>
          <w:rPr>
            <w:rFonts w:asciiTheme="minorHAnsi" w:hAnsiTheme="minorHAnsi" w:cstheme="minorHAnsi"/>
            <w:sz w:val="24"/>
            <w:szCs w:val="24"/>
          </w:rPr>
          <w:t xml:space="preserve">strándose respetuosos y amigables. Se continuó </w:t>
        </w:r>
        <w:r>
          <w:rPr>
            <w:rFonts w:cs="Calibri"/>
            <w:sz w:val="24"/>
            <w:szCs w:val="24"/>
            <w:lang w:val="es-CO"/>
          </w:rPr>
          <w:t>fortaleciendo</w:t>
        </w:r>
        <w:r w:rsidRPr="00A21419">
          <w:rPr>
            <w:rFonts w:cs="Calibri"/>
            <w:sz w:val="24"/>
            <w:szCs w:val="24"/>
            <w:lang w:val="es-CO"/>
          </w:rPr>
          <w:t xml:space="preserve"> </w:t>
        </w:r>
        <w:r>
          <w:rPr>
            <w:rFonts w:cs="Calibri"/>
            <w:sz w:val="24"/>
            <w:szCs w:val="24"/>
            <w:lang w:val="es-CO"/>
          </w:rPr>
          <w:t xml:space="preserve">los </w:t>
        </w:r>
        <w:r w:rsidRPr="00A21419">
          <w:rPr>
            <w:rFonts w:cs="Calibri"/>
            <w:sz w:val="24"/>
            <w:szCs w:val="24"/>
            <w:lang w:val="es-CO"/>
          </w:rPr>
          <w:t xml:space="preserve">buenos hábitos </w:t>
        </w:r>
        <w:r>
          <w:rPr>
            <w:rFonts w:cs="Calibri"/>
            <w:sz w:val="24"/>
            <w:szCs w:val="24"/>
            <w:lang w:val="es-CO"/>
          </w:rPr>
          <w:t xml:space="preserve">de </w:t>
        </w:r>
        <w:commentRangeStart w:id="972"/>
        <w:r>
          <w:rPr>
            <w:rFonts w:cs="Calibri"/>
            <w:sz w:val="24"/>
            <w:szCs w:val="24"/>
            <w:lang w:val="es-CO"/>
          </w:rPr>
          <w:t>higiene</w:t>
        </w:r>
      </w:ins>
      <w:commentRangeEnd w:id="972"/>
      <w:ins w:id="973" w:author="cfayad" w:date="2013-03-12T02:41:00Z">
        <w:r w:rsidR="00325404">
          <w:rPr>
            <w:rStyle w:val="Refdecomentario"/>
            <w:rFonts w:asciiTheme="minorHAnsi" w:eastAsiaTheme="minorHAnsi" w:hAnsiTheme="minorHAnsi" w:cstheme="minorBidi"/>
            <w:lang w:val="en-US"/>
          </w:rPr>
          <w:commentReference w:id="972"/>
        </w:r>
      </w:ins>
      <w:ins w:id="974" w:author="cfayad" w:date="2013-03-11T22:34:00Z">
        <w:r>
          <w:rPr>
            <w:rFonts w:cs="Calibri"/>
            <w:sz w:val="24"/>
            <w:szCs w:val="24"/>
            <w:lang w:val="es-CO"/>
          </w:rPr>
          <w:t>.</w:t>
        </w:r>
      </w:ins>
    </w:p>
    <w:p w:rsidR="00B62D9D" w:rsidRDefault="00B62D9D" w:rsidP="00B62D9D">
      <w:pPr>
        <w:rPr>
          <w:ins w:id="975" w:author="cfayad" w:date="2013-03-12T02:41:00Z"/>
          <w:lang w:val="es-ES"/>
        </w:rPr>
      </w:pPr>
    </w:p>
    <w:p w:rsidR="00325404" w:rsidRPr="00325404" w:rsidRDefault="00325404" w:rsidP="00325404">
      <w:pPr>
        <w:jc w:val="center"/>
        <w:rPr>
          <w:ins w:id="976" w:author="cfayad" w:date="2013-03-12T02:42:00Z"/>
          <w:rFonts w:ascii="Berlin Sans FB" w:hAnsi="Berlin Sans FB"/>
          <w:b/>
          <w:sz w:val="20"/>
          <w:lang w:val="es-CO"/>
          <w:rPrChange w:id="977" w:author="cfayad" w:date="2013-03-12T02:42:00Z">
            <w:rPr>
              <w:ins w:id="978" w:author="cfayad" w:date="2013-03-12T02:42:00Z"/>
              <w:rFonts w:ascii="Berlin Sans FB" w:hAnsi="Berlin Sans FB"/>
              <w:b/>
              <w:sz w:val="20"/>
            </w:rPr>
          </w:rPrChange>
        </w:rPr>
      </w:pPr>
      <w:ins w:id="979" w:author="cfayad" w:date="2013-03-12T02:42:00Z">
        <w:r w:rsidRPr="00325404">
          <w:rPr>
            <w:rFonts w:ascii="Berlin Sans FB" w:hAnsi="Berlin Sans FB"/>
            <w:b/>
            <w:sz w:val="20"/>
            <w:lang w:val="es-CO"/>
            <w:rPrChange w:id="980" w:author="cfayad" w:date="2013-03-12T02:42:00Z">
              <w:rPr>
                <w:rFonts w:ascii="Berlin Sans FB" w:hAnsi="Berlin Sans FB"/>
                <w:b/>
                <w:sz w:val="20"/>
              </w:rPr>
            </w:rPrChange>
          </w:rPr>
          <w:t>NIVELES DE DESEMPEÑO</w:t>
        </w:r>
      </w:ins>
    </w:p>
    <w:p w:rsidR="00325404" w:rsidRPr="002E7345" w:rsidRDefault="00325404" w:rsidP="00325404">
      <w:pPr>
        <w:jc w:val="center"/>
        <w:rPr>
          <w:ins w:id="981" w:author="cfayad" w:date="2013-03-12T02:42:00Z"/>
          <w:rFonts w:ascii="Berlin Sans FB" w:hAnsi="Berlin Sans FB"/>
          <w:b/>
          <w:sz w:val="20"/>
        </w:rPr>
      </w:pPr>
      <w:ins w:id="982" w:author="cfayad" w:date="2013-03-12T02:42:00Z">
        <w:r w:rsidRPr="002E7345">
          <w:rPr>
            <w:rFonts w:ascii="Berlin Sans FB" w:hAnsi="Berlin Sans FB"/>
            <w:b/>
            <w:sz w:val="20"/>
          </w:rPr>
          <w:t>PSE 2nd PERIOD</w:t>
        </w:r>
      </w:ins>
    </w:p>
    <w:p w:rsidR="00325404" w:rsidRPr="002E7345" w:rsidRDefault="00325404" w:rsidP="00325404">
      <w:pPr>
        <w:jc w:val="both"/>
        <w:rPr>
          <w:ins w:id="983" w:author="cfayad" w:date="2013-03-12T02:42:00Z"/>
          <w:rFonts w:ascii="Berlin Sans FB" w:hAnsi="Berlin Sans FB"/>
          <w:sz w:val="20"/>
        </w:rPr>
      </w:pPr>
      <w:ins w:id="984" w:author="cfayad" w:date="2013-03-12T02:42:00Z">
        <w:r w:rsidRPr="002E7345">
          <w:rPr>
            <w:rFonts w:ascii="Berlin Sans FB" w:hAnsi="Berlin Sans FB"/>
            <w:sz w:val="20"/>
          </w:rPr>
          <w:t>Superior</w:t>
        </w:r>
      </w:ins>
    </w:p>
    <w:p w:rsidR="00325404" w:rsidRPr="002E7345" w:rsidRDefault="00325404" w:rsidP="00325404">
      <w:pPr>
        <w:jc w:val="both"/>
        <w:rPr>
          <w:ins w:id="985" w:author="cfayad" w:date="2013-03-12T02:42:00Z"/>
          <w:rFonts w:ascii="Berlin Sans FB" w:hAnsi="Berlin Sans FB" w:cs="Calibri"/>
          <w:color w:val="000000"/>
          <w:sz w:val="18"/>
          <w:szCs w:val="20"/>
          <w:lang w:val="es-CO"/>
        </w:rPr>
      </w:pPr>
      <w:ins w:id="986" w:author="cfayad" w:date="2013-03-12T02:42:00Z">
        <w:r w:rsidRPr="00325404">
          <w:rPr>
            <w:rFonts w:ascii="Berlin Sans FB" w:hAnsi="Berlin Sans FB" w:cs="Calibri"/>
            <w:sz w:val="18"/>
            <w:szCs w:val="20"/>
            <w:lang w:val="es-CO"/>
            <w:rPrChange w:id="987" w:author="cfayad" w:date="2013-03-12T02:42:00Z">
              <w:rPr>
                <w:rFonts w:ascii="Berlin Sans FB" w:hAnsi="Berlin Sans FB" w:cs="Calibri"/>
                <w:sz w:val="18"/>
                <w:szCs w:val="20"/>
              </w:rPr>
            </w:rPrChange>
          </w:rPr>
          <w:t xml:space="preserve">……reconoce sus fortalezas y las pone al servicio de las demás todo el tiempo. </w:t>
        </w:r>
        <w:r w:rsidRPr="002E7345">
          <w:rPr>
            <w:rFonts w:ascii="Berlin Sans FB" w:hAnsi="Berlin Sans FB" w:cs="Calibri"/>
            <w:sz w:val="18"/>
            <w:szCs w:val="20"/>
            <w:lang w:val="es-CO"/>
          </w:rPr>
          <w:t xml:space="preserve">Da cuenta de sus sentimientos e identifica posibles causas permanentemente. Al presentarse alguna </w:t>
        </w:r>
        <w:proofErr w:type="gramStart"/>
        <w:r w:rsidRPr="002E7345">
          <w:rPr>
            <w:rFonts w:ascii="Berlin Sans FB" w:hAnsi="Berlin Sans FB" w:cs="Calibri"/>
            <w:sz w:val="18"/>
            <w:szCs w:val="20"/>
            <w:lang w:val="es-CO"/>
          </w:rPr>
          <w:t>dificultad …</w:t>
        </w:r>
        <w:proofErr w:type="gramEnd"/>
        <w:r w:rsidRPr="002E7345">
          <w:rPr>
            <w:rFonts w:ascii="Berlin Sans FB" w:hAnsi="Berlin Sans FB" w:cs="Calibri"/>
            <w:sz w:val="18"/>
            <w:szCs w:val="20"/>
            <w:lang w:val="es-CO"/>
          </w:rPr>
          <w:t xml:space="preserve">….logra </w:t>
        </w:r>
        <w:r w:rsidRPr="00325404">
          <w:rPr>
            <w:rFonts w:ascii="Berlin Sans FB" w:hAnsi="Berlin Sans FB"/>
            <w:sz w:val="18"/>
            <w:szCs w:val="20"/>
            <w:lang w:val="es-CO"/>
            <w:rPrChange w:id="988" w:author="cfayad" w:date="2013-03-12T02:42:00Z">
              <w:rPr>
                <w:rFonts w:ascii="Berlin Sans FB" w:hAnsi="Berlin Sans FB"/>
                <w:sz w:val="18"/>
                <w:szCs w:val="20"/>
              </w:rPr>
            </w:rPrChange>
          </w:rPr>
          <w:t>reflexionar sobre sus faltas y busca alternativas de solución</w:t>
        </w:r>
      </w:ins>
      <w:ins w:id="989" w:author="cfayad" w:date="2013-03-12T02:43:00Z">
        <w:r>
          <w:rPr>
            <w:rFonts w:ascii="Berlin Sans FB" w:hAnsi="Berlin Sans FB"/>
            <w:sz w:val="18"/>
            <w:szCs w:val="20"/>
            <w:lang w:val="es-CO"/>
          </w:rPr>
          <w:t>,</w:t>
        </w:r>
      </w:ins>
      <w:ins w:id="990" w:author="cfayad" w:date="2013-03-12T02:42:00Z">
        <w:r w:rsidRPr="00325404">
          <w:rPr>
            <w:rFonts w:ascii="Berlin Sans FB" w:hAnsi="Berlin Sans FB"/>
            <w:sz w:val="18"/>
            <w:szCs w:val="20"/>
            <w:lang w:val="es-CO"/>
            <w:rPrChange w:id="991" w:author="cfayad" w:date="2013-03-12T02:42:00Z">
              <w:rPr>
                <w:rFonts w:ascii="Berlin Sans FB" w:hAnsi="Berlin Sans FB"/>
                <w:sz w:val="18"/>
                <w:szCs w:val="20"/>
              </w:rPr>
            </w:rPrChange>
          </w:rPr>
          <w:t xml:space="preserve"> y aporta en el crecimiento suyo y el de sus compañeros con consejos. En las diferentes actividades</w:t>
        </w:r>
      </w:ins>
      <w:ins w:id="992" w:author="cfayad" w:date="2013-03-12T02:43:00Z">
        <w:r>
          <w:rPr>
            <w:rFonts w:ascii="Berlin Sans FB" w:hAnsi="Berlin Sans FB"/>
            <w:sz w:val="18"/>
            <w:szCs w:val="20"/>
            <w:lang w:val="es-CO"/>
          </w:rPr>
          <w:t>,</w:t>
        </w:r>
      </w:ins>
      <w:ins w:id="993" w:author="cfayad" w:date="2013-03-12T02:42:00Z">
        <w:r w:rsidRPr="00325404">
          <w:rPr>
            <w:rFonts w:ascii="Berlin Sans FB" w:hAnsi="Berlin Sans FB"/>
            <w:sz w:val="18"/>
            <w:szCs w:val="20"/>
            <w:lang w:val="es-CO"/>
            <w:rPrChange w:id="994" w:author="cfayad" w:date="2013-03-12T02:42:00Z">
              <w:rPr>
                <w:rFonts w:ascii="Berlin Sans FB" w:hAnsi="Berlin Sans FB"/>
                <w:sz w:val="18"/>
                <w:szCs w:val="20"/>
              </w:rPr>
            </w:rPrChange>
          </w:rPr>
          <w:t xml:space="preserve"> se destaca por su organización</w:t>
        </w:r>
      </w:ins>
      <w:ins w:id="995" w:author="cfayad" w:date="2013-03-12T02:43:00Z">
        <w:r>
          <w:rPr>
            <w:rFonts w:ascii="Berlin Sans FB" w:hAnsi="Berlin Sans FB"/>
            <w:sz w:val="18"/>
            <w:szCs w:val="20"/>
            <w:lang w:val="es-CO"/>
          </w:rPr>
          <w:t>,</w:t>
        </w:r>
      </w:ins>
      <w:ins w:id="996" w:author="cfayad" w:date="2013-03-12T02:42:00Z">
        <w:r w:rsidRPr="00325404">
          <w:rPr>
            <w:rFonts w:ascii="Berlin Sans FB" w:hAnsi="Berlin Sans FB"/>
            <w:sz w:val="18"/>
            <w:szCs w:val="20"/>
            <w:lang w:val="es-CO"/>
            <w:rPrChange w:id="997" w:author="cfayad" w:date="2013-03-12T02:42:00Z">
              <w:rPr>
                <w:rFonts w:ascii="Berlin Sans FB" w:hAnsi="Berlin Sans FB"/>
                <w:sz w:val="18"/>
                <w:szCs w:val="20"/>
              </w:rPr>
            </w:rPrChange>
          </w:rPr>
          <w:t xml:space="preserve"> al igual que por seguir las instrucciones dadas de manera independiente</w:t>
        </w:r>
      </w:ins>
      <w:ins w:id="998" w:author="cfayad" w:date="2013-03-12T02:43:00Z">
        <w:r>
          <w:rPr>
            <w:rFonts w:ascii="Berlin Sans FB" w:hAnsi="Berlin Sans FB"/>
            <w:sz w:val="18"/>
            <w:szCs w:val="20"/>
            <w:lang w:val="es-CO"/>
          </w:rPr>
          <w:t>,</w:t>
        </w:r>
      </w:ins>
      <w:ins w:id="999" w:author="cfayad" w:date="2013-03-12T02:42:00Z">
        <w:r w:rsidRPr="00325404">
          <w:rPr>
            <w:rFonts w:ascii="Berlin Sans FB" w:hAnsi="Berlin Sans FB"/>
            <w:sz w:val="18"/>
            <w:szCs w:val="20"/>
            <w:lang w:val="es-CO"/>
            <w:rPrChange w:id="1000" w:author="cfayad" w:date="2013-03-12T02:42:00Z">
              <w:rPr>
                <w:rFonts w:ascii="Berlin Sans FB" w:hAnsi="Berlin Sans FB"/>
                <w:sz w:val="18"/>
                <w:szCs w:val="20"/>
              </w:rPr>
            </w:rPrChange>
          </w:rPr>
          <w:t xml:space="preserve"> manejando el tiempo adecuadamente. Cuida sus pertenencias y cumple con la realización de las tareas en el tiempo asignado. </w:t>
        </w:r>
        <w:r w:rsidRPr="00325404">
          <w:rPr>
            <w:rFonts w:ascii="Berlin Sans FB" w:hAnsi="Berlin Sans FB" w:cs="Calibri"/>
            <w:sz w:val="18"/>
            <w:szCs w:val="20"/>
            <w:lang w:val="es-CO"/>
            <w:rPrChange w:id="1001" w:author="cfayad" w:date="2013-03-12T02:42:00Z">
              <w:rPr>
                <w:rFonts w:ascii="Berlin Sans FB" w:hAnsi="Berlin Sans FB" w:cs="Calibri"/>
                <w:sz w:val="18"/>
                <w:szCs w:val="20"/>
              </w:rPr>
            </w:rPrChange>
          </w:rPr>
          <w:t>Cumple permanentemente con las normas establecidas tanto en el en el aula como en las salidas pedagógica</w:t>
        </w:r>
      </w:ins>
      <w:ins w:id="1002" w:author="cfayad" w:date="2013-03-12T02:43:00Z">
        <w:r>
          <w:rPr>
            <w:rFonts w:ascii="Berlin Sans FB" w:hAnsi="Berlin Sans FB" w:cs="Calibri"/>
            <w:sz w:val="18"/>
            <w:szCs w:val="20"/>
            <w:lang w:val="es-CO"/>
          </w:rPr>
          <w:t>s</w:t>
        </w:r>
      </w:ins>
      <w:ins w:id="1003" w:author="cfayad" w:date="2013-03-12T02:42:00Z">
        <w:r w:rsidRPr="00325404">
          <w:rPr>
            <w:rFonts w:ascii="Berlin Sans FB" w:hAnsi="Berlin Sans FB" w:cs="Calibri"/>
            <w:sz w:val="18"/>
            <w:szCs w:val="20"/>
            <w:lang w:val="es-CO"/>
            <w:rPrChange w:id="1004" w:author="cfayad" w:date="2013-03-12T02:42:00Z">
              <w:rPr>
                <w:rFonts w:ascii="Berlin Sans FB" w:hAnsi="Berlin Sans FB" w:cs="Calibri"/>
                <w:sz w:val="18"/>
                <w:szCs w:val="20"/>
              </w:rPr>
            </w:rPrChange>
          </w:rPr>
          <w:t>. Tiene en cuenta la importancia de lavarse las manos antes y después de comer, mantiene su presentación personal</w:t>
        </w:r>
      </w:ins>
      <w:ins w:id="1005" w:author="cfayad" w:date="2013-03-12T02:43:00Z">
        <w:r>
          <w:rPr>
            <w:rFonts w:ascii="Berlin Sans FB" w:hAnsi="Berlin Sans FB" w:cs="Calibri"/>
            <w:sz w:val="18"/>
            <w:szCs w:val="20"/>
            <w:lang w:val="es-CO"/>
          </w:rPr>
          <w:t>,</w:t>
        </w:r>
      </w:ins>
      <w:ins w:id="1006" w:author="cfayad" w:date="2013-03-12T02:42:00Z">
        <w:r w:rsidRPr="00325404">
          <w:rPr>
            <w:rFonts w:ascii="Berlin Sans FB" w:hAnsi="Berlin Sans FB" w:cs="Calibri"/>
            <w:sz w:val="18"/>
            <w:szCs w:val="20"/>
            <w:lang w:val="es-CO"/>
            <w:rPrChange w:id="1007" w:author="cfayad" w:date="2013-03-12T02:42:00Z">
              <w:rPr>
                <w:rFonts w:ascii="Berlin Sans FB" w:hAnsi="Berlin Sans FB" w:cs="Calibri"/>
                <w:sz w:val="18"/>
                <w:szCs w:val="20"/>
              </w:rPr>
            </w:rPrChange>
          </w:rPr>
          <w:t xml:space="preserve"> y conserva los buenos modales en la mesa constantemente.</w:t>
        </w:r>
        <w:r w:rsidRPr="002E7345">
          <w:rPr>
            <w:rFonts w:ascii="Berlin Sans FB" w:hAnsi="Berlin Sans FB" w:cs="Calibri"/>
            <w:sz w:val="18"/>
            <w:szCs w:val="20"/>
            <w:lang w:val="es-CO"/>
          </w:rPr>
          <w:t xml:space="preserve"> </w:t>
        </w:r>
        <w:r>
          <w:rPr>
            <w:rFonts w:ascii="Berlin Sans FB" w:hAnsi="Berlin Sans FB" w:cs="Calibri"/>
            <w:sz w:val="18"/>
            <w:szCs w:val="20"/>
            <w:lang w:val="es-CO"/>
          </w:rPr>
          <w:t>Se destaca por mantener</w:t>
        </w:r>
        <w:r w:rsidRPr="002E7345">
          <w:rPr>
            <w:rFonts w:ascii="Berlin Sans FB" w:hAnsi="Berlin Sans FB"/>
            <w:sz w:val="18"/>
            <w:szCs w:val="16"/>
            <w:lang w:val="es-CO"/>
          </w:rPr>
          <w:t xml:space="preserve"> una simetría corporal en todas las actividades gráficas. Muestra control total de su cuerpo y manejo de la hoja </w:t>
        </w:r>
      </w:ins>
      <w:ins w:id="1008" w:author="cfayad" w:date="2013-03-12T02:44:00Z">
        <w:r>
          <w:rPr>
            <w:rFonts w:ascii="Berlin Sans FB" w:hAnsi="Berlin Sans FB"/>
            <w:sz w:val="18"/>
            <w:szCs w:val="16"/>
            <w:lang w:val="es-CO"/>
          </w:rPr>
          <w:t xml:space="preserve">de papel, </w:t>
        </w:r>
      </w:ins>
      <w:ins w:id="1009" w:author="cfayad" w:date="2013-03-12T02:42:00Z">
        <w:r w:rsidRPr="002E7345">
          <w:rPr>
            <w:rFonts w:ascii="Berlin Sans FB" w:hAnsi="Berlin Sans FB"/>
            <w:sz w:val="18"/>
            <w:szCs w:val="16"/>
            <w:lang w:val="es-CO"/>
          </w:rPr>
          <w:t>utilizando un buen agarre de pinza trípode. Realiza el trazo de las letras en la escritura de su nombre y su primer apellido</w:t>
        </w:r>
      </w:ins>
      <w:ins w:id="1010" w:author="cfayad" w:date="2013-03-12T02:44:00Z">
        <w:r>
          <w:rPr>
            <w:rFonts w:ascii="Berlin Sans FB" w:hAnsi="Berlin Sans FB"/>
            <w:sz w:val="18"/>
            <w:szCs w:val="16"/>
            <w:lang w:val="es-CO"/>
          </w:rPr>
          <w:t>,</w:t>
        </w:r>
      </w:ins>
      <w:ins w:id="1011" w:author="cfayad" w:date="2013-03-12T02:42:00Z">
        <w:r w:rsidRPr="002E7345">
          <w:rPr>
            <w:rFonts w:ascii="Berlin Sans FB" w:hAnsi="Berlin Sans FB"/>
            <w:sz w:val="18"/>
            <w:szCs w:val="16"/>
            <w:lang w:val="es-CO"/>
          </w:rPr>
          <w:t xml:space="preserve"> y mantiene la direccionalidad. Estabiliza siempre la ho</w:t>
        </w:r>
        <w:r>
          <w:rPr>
            <w:rFonts w:ascii="Berlin Sans FB" w:hAnsi="Berlin Sans FB"/>
            <w:sz w:val="18"/>
            <w:szCs w:val="16"/>
            <w:lang w:val="es-CO"/>
          </w:rPr>
          <w:t xml:space="preserve">ja </w:t>
        </w:r>
        <w:r w:rsidRPr="002E7345">
          <w:rPr>
            <w:rFonts w:ascii="Berlin Sans FB" w:hAnsi="Berlin Sans FB"/>
            <w:sz w:val="18"/>
            <w:szCs w:val="16"/>
            <w:lang w:val="es-CO"/>
          </w:rPr>
          <w:t>de frente tanto para escribir como para pintar</w:t>
        </w:r>
      </w:ins>
      <w:ins w:id="1012" w:author="cfayad" w:date="2013-03-12T02:44:00Z">
        <w:r>
          <w:rPr>
            <w:rFonts w:ascii="Berlin Sans FB" w:hAnsi="Berlin Sans FB"/>
            <w:sz w:val="18"/>
            <w:szCs w:val="16"/>
            <w:lang w:val="es-CO"/>
          </w:rPr>
          <w:t>,</w:t>
        </w:r>
      </w:ins>
      <w:ins w:id="1013" w:author="cfayad" w:date="2013-03-12T02:42:00Z">
        <w:r w:rsidRPr="002E7345">
          <w:rPr>
            <w:rFonts w:ascii="Berlin Sans FB" w:hAnsi="Berlin Sans FB"/>
            <w:sz w:val="18"/>
            <w:szCs w:val="16"/>
            <w:lang w:val="es-CO"/>
          </w:rPr>
          <w:t xml:space="preserve"> manteniendo firme el miembro contrario. </w:t>
        </w:r>
        <w:r w:rsidRPr="00325404">
          <w:rPr>
            <w:rFonts w:ascii="Berlin Sans FB" w:hAnsi="Berlin Sans FB" w:cs="Calibri"/>
            <w:sz w:val="18"/>
            <w:szCs w:val="20"/>
            <w:lang w:val="es-CO"/>
            <w:rPrChange w:id="1014" w:author="cfayad" w:date="2013-03-12T02:42:00Z">
              <w:rPr>
                <w:rFonts w:ascii="Berlin Sans FB" w:hAnsi="Berlin Sans FB" w:cs="Calibri"/>
                <w:sz w:val="18"/>
                <w:szCs w:val="20"/>
              </w:rPr>
            </w:rPrChange>
          </w:rPr>
          <w:t>Comparte momentos de juego con sus compañeros</w:t>
        </w:r>
      </w:ins>
      <w:ins w:id="1015" w:author="cfayad" w:date="2013-03-12T02:44:00Z">
        <w:r>
          <w:rPr>
            <w:rFonts w:ascii="Berlin Sans FB" w:hAnsi="Berlin Sans FB" w:cs="Calibri"/>
            <w:sz w:val="18"/>
            <w:szCs w:val="20"/>
            <w:lang w:val="es-CO"/>
          </w:rPr>
          <w:t>,</w:t>
        </w:r>
      </w:ins>
      <w:ins w:id="1016" w:author="cfayad" w:date="2013-03-12T02:42:00Z">
        <w:r w:rsidRPr="00325404">
          <w:rPr>
            <w:rFonts w:ascii="Berlin Sans FB" w:hAnsi="Berlin Sans FB" w:cs="Calibri"/>
            <w:sz w:val="18"/>
            <w:szCs w:val="20"/>
            <w:lang w:val="es-CO"/>
            <w:rPrChange w:id="1017" w:author="cfayad" w:date="2013-03-12T02:42:00Z">
              <w:rPr>
                <w:rFonts w:ascii="Berlin Sans FB" w:hAnsi="Berlin Sans FB" w:cs="Calibri"/>
                <w:sz w:val="18"/>
                <w:szCs w:val="20"/>
              </w:rPr>
            </w:rPrChange>
          </w:rPr>
          <w:t xml:space="preserve"> mostrándose respetuoso y amigable</w:t>
        </w:r>
      </w:ins>
      <w:ins w:id="1018" w:author="cfayad" w:date="2013-03-12T02:44:00Z">
        <w:r>
          <w:rPr>
            <w:rFonts w:ascii="Berlin Sans FB" w:hAnsi="Berlin Sans FB" w:cs="Calibri"/>
            <w:sz w:val="18"/>
            <w:szCs w:val="20"/>
            <w:lang w:val="es-CO"/>
          </w:rPr>
          <w:t>,</w:t>
        </w:r>
      </w:ins>
      <w:ins w:id="1019" w:author="cfayad" w:date="2013-03-12T02:42:00Z">
        <w:r w:rsidRPr="00325404">
          <w:rPr>
            <w:rFonts w:ascii="Berlin Sans FB" w:hAnsi="Berlin Sans FB"/>
            <w:sz w:val="18"/>
            <w:szCs w:val="20"/>
            <w:lang w:val="es-CO"/>
            <w:rPrChange w:id="1020" w:author="cfayad" w:date="2013-03-12T02:42:00Z">
              <w:rPr>
                <w:rFonts w:ascii="Berlin Sans FB" w:hAnsi="Berlin Sans FB"/>
                <w:sz w:val="18"/>
                <w:szCs w:val="20"/>
              </w:rPr>
            </w:rPrChange>
          </w:rPr>
          <w:t xml:space="preserve"> </w:t>
        </w:r>
        <w:r w:rsidRPr="002E7345">
          <w:rPr>
            <w:rFonts w:ascii="Berlin Sans FB" w:hAnsi="Berlin Sans FB" w:cs="Calibri"/>
            <w:color w:val="000000"/>
            <w:sz w:val="18"/>
            <w:szCs w:val="20"/>
            <w:lang w:val="es-CO"/>
          </w:rPr>
          <w:t>utilizando buenos modales permanentemente.</w:t>
        </w:r>
      </w:ins>
    </w:p>
    <w:p w:rsidR="00325404" w:rsidRPr="002E7345" w:rsidRDefault="00325404" w:rsidP="00325404">
      <w:pPr>
        <w:jc w:val="both"/>
        <w:rPr>
          <w:ins w:id="1021" w:author="cfayad" w:date="2013-03-12T02:42:00Z"/>
          <w:rFonts w:ascii="Berlin Sans FB" w:hAnsi="Berlin Sans FB" w:cs="Calibri"/>
          <w:color w:val="000000"/>
          <w:sz w:val="18"/>
          <w:szCs w:val="20"/>
          <w:lang w:val="es-CO"/>
        </w:rPr>
      </w:pPr>
      <w:ins w:id="1022" w:author="cfayad" w:date="2013-03-12T02:42:00Z">
        <w:r w:rsidRPr="002E7345">
          <w:rPr>
            <w:rFonts w:ascii="Berlin Sans FB" w:hAnsi="Berlin Sans FB" w:cs="Calibri"/>
            <w:color w:val="000000"/>
            <w:sz w:val="18"/>
            <w:szCs w:val="20"/>
            <w:lang w:val="es-CO"/>
          </w:rPr>
          <w:t>Alto</w:t>
        </w:r>
      </w:ins>
    </w:p>
    <w:p w:rsidR="00325404" w:rsidRPr="00325404" w:rsidRDefault="00325404" w:rsidP="00325404">
      <w:pPr>
        <w:autoSpaceDE w:val="0"/>
        <w:autoSpaceDN w:val="0"/>
        <w:adjustRightInd w:val="0"/>
        <w:spacing w:after="0" w:line="240" w:lineRule="auto"/>
        <w:jc w:val="both"/>
        <w:rPr>
          <w:ins w:id="1023" w:author="cfayad" w:date="2013-03-12T02:42:00Z"/>
          <w:rFonts w:ascii="Berlin Sans FB" w:hAnsi="Berlin Sans FB" w:cs="Calibri"/>
          <w:sz w:val="18"/>
          <w:szCs w:val="20"/>
          <w:lang w:val="es-CO"/>
          <w:rPrChange w:id="1024" w:author="cfayad" w:date="2013-03-12T02:42:00Z">
            <w:rPr>
              <w:ins w:id="1025" w:author="cfayad" w:date="2013-03-12T02:42:00Z"/>
              <w:rFonts w:ascii="Berlin Sans FB" w:hAnsi="Berlin Sans FB" w:cs="Calibri"/>
              <w:sz w:val="18"/>
              <w:szCs w:val="20"/>
            </w:rPr>
          </w:rPrChange>
        </w:rPr>
      </w:pPr>
      <w:ins w:id="1026" w:author="cfayad" w:date="2013-03-12T02:42:00Z">
        <w:r w:rsidRPr="002E7345">
          <w:rPr>
            <w:rFonts w:ascii="Berlin Sans FB" w:hAnsi="Berlin Sans FB" w:cs="Calibri"/>
            <w:sz w:val="18"/>
            <w:szCs w:val="20"/>
            <w:lang w:val="es-CO"/>
          </w:rPr>
          <w:t>Es co</w:t>
        </w:r>
        <w:r>
          <w:rPr>
            <w:rFonts w:ascii="Berlin Sans FB" w:hAnsi="Berlin Sans FB" w:cs="Calibri"/>
            <w:sz w:val="18"/>
            <w:szCs w:val="20"/>
            <w:lang w:val="es-CO"/>
          </w:rPr>
          <w:t>nsciente de sus fortalezas y la mayor parte del tiempo las pone al servicio de l</w:t>
        </w:r>
        <w:r w:rsidRPr="002E7345">
          <w:rPr>
            <w:rFonts w:ascii="Berlin Sans FB" w:hAnsi="Berlin Sans FB" w:cs="Calibri"/>
            <w:sz w:val="18"/>
            <w:szCs w:val="20"/>
            <w:lang w:val="es-CO"/>
          </w:rPr>
          <w:t>os demás en los trabajos o juegos de grupo. Da cuenta de sus sentimientos</w:t>
        </w:r>
      </w:ins>
      <w:ins w:id="1027" w:author="cfayad" w:date="2013-03-12T02:44:00Z">
        <w:r>
          <w:rPr>
            <w:rFonts w:ascii="Berlin Sans FB" w:hAnsi="Berlin Sans FB" w:cs="Calibri"/>
            <w:sz w:val="18"/>
            <w:szCs w:val="20"/>
            <w:lang w:val="es-CO"/>
          </w:rPr>
          <w:t>,</w:t>
        </w:r>
      </w:ins>
      <w:ins w:id="1028" w:author="cfayad" w:date="2013-03-12T02:42:00Z">
        <w:r w:rsidRPr="002E7345">
          <w:rPr>
            <w:rFonts w:ascii="Berlin Sans FB" w:hAnsi="Berlin Sans FB" w:cs="Calibri"/>
            <w:sz w:val="18"/>
            <w:szCs w:val="20"/>
            <w:lang w:val="es-CO"/>
          </w:rPr>
          <w:t xml:space="preserve"> y en ocasiones  identifica las posibles causas. </w:t>
        </w:r>
        <w:r w:rsidRPr="00325404">
          <w:rPr>
            <w:rFonts w:ascii="Berlin Sans FB" w:hAnsi="Berlin Sans FB"/>
            <w:sz w:val="18"/>
            <w:szCs w:val="20"/>
            <w:lang w:val="es-CO"/>
            <w:rPrChange w:id="1029" w:author="cfayad" w:date="2013-03-12T02:42:00Z">
              <w:rPr>
                <w:rFonts w:ascii="Berlin Sans FB" w:hAnsi="Berlin Sans FB"/>
                <w:sz w:val="18"/>
                <w:szCs w:val="20"/>
              </w:rPr>
            </w:rPrChange>
          </w:rPr>
          <w:t>Reflexiona sobre sus faltas</w:t>
        </w:r>
      </w:ins>
      <w:ins w:id="1030" w:author="cfayad" w:date="2013-03-12T02:44:00Z">
        <w:r>
          <w:rPr>
            <w:rFonts w:ascii="Berlin Sans FB" w:hAnsi="Berlin Sans FB"/>
            <w:sz w:val="18"/>
            <w:szCs w:val="20"/>
            <w:lang w:val="es-CO"/>
          </w:rPr>
          <w:t>,</w:t>
        </w:r>
      </w:ins>
      <w:ins w:id="1031" w:author="cfayad" w:date="2013-03-12T02:42:00Z">
        <w:r w:rsidRPr="00325404">
          <w:rPr>
            <w:rFonts w:ascii="Berlin Sans FB" w:hAnsi="Berlin Sans FB"/>
            <w:sz w:val="18"/>
            <w:szCs w:val="20"/>
            <w:lang w:val="es-CO"/>
            <w:rPrChange w:id="1032" w:author="cfayad" w:date="2013-03-12T02:42:00Z">
              <w:rPr>
                <w:rFonts w:ascii="Berlin Sans FB" w:hAnsi="Berlin Sans FB"/>
                <w:sz w:val="18"/>
                <w:szCs w:val="20"/>
              </w:rPr>
            </w:rPrChange>
          </w:rPr>
          <w:t xml:space="preserve"> y busca alternativas de solución. Asume las diferentes actividades con organización e independencia</w:t>
        </w:r>
      </w:ins>
      <w:ins w:id="1033" w:author="cfayad" w:date="2013-03-12T02:45:00Z">
        <w:r>
          <w:rPr>
            <w:rFonts w:ascii="Berlin Sans FB" w:hAnsi="Berlin Sans FB"/>
            <w:sz w:val="18"/>
            <w:szCs w:val="20"/>
            <w:lang w:val="es-CO"/>
          </w:rPr>
          <w:t>,</w:t>
        </w:r>
      </w:ins>
      <w:ins w:id="1034" w:author="cfayad" w:date="2013-03-12T02:42:00Z">
        <w:r w:rsidRPr="00325404">
          <w:rPr>
            <w:rFonts w:ascii="Berlin Sans FB" w:hAnsi="Berlin Sans FB"/>
            <w:sz w:val="18"/>
            <w:szCs w:val="20"/>
            <w:lang w:val="es-CO"/>
            <w:rPrChange w:id="1035" w:author="cfayad" w:date="2013-03-12T02:42:00Z">
              <w:rPr>
                <w:rFonts w:ascii="Berlin Sans FB" w:hAnsi="Berlin Sans FB"/>
                <w:sz w:val="18"/>
                <w:szCs w:val="20"/>
              </w:rPr>
            </w:rPrChange>
          </w:rPr>
          <w:t xml:space="preserve"> siguiendo las instrucciones dadas</w:t>
        </w:r>
      </w:ins>
      <w:ins w:id="1036" w:author="cfayad" w:date="2013-03-12T02:45:00Z">
        <w:r>
          <w:rPr>
            <w:rFonts w:ascii="Berlin Sans FB" w:hAnsi="Berlin Sans FB"/>
            <w:sz w:val="18"/>
            <w:szCs w:val="20"/>
            <w:lang w:val="es-CO"/>
          </w:rPr>
          <w:t>,</w:t>
        </w:r>
      </w:ins>
      <w:ins w:id="1037" w:author="cfayad" w:date="2013-03-12T02:42:00Z">
        <w:r w:rsidRPr="00325404">
          <w:rPr>
            <w:rFonts w:ascii="Berlin Sans FB" w:hAnsi="Berlin Sans FB"/>
            <w:sz w:val="18"/>
            <w:szCs w:val="20"/>
            <w:lang w:val="es-CO"/>
            <w:rPrChange w:id="1038" w:author="cfayad" w:date="2013-03-12T02:42:00Z">
              <w:rPr>
                <w:rFonts w:ascii="Berlin Sans FB" w:hAnsi="Berlin Sans FB"/>
                <w:sz w:val="18"/>
                <w:szCs w:val="20"/>
              </w:rPr>
            </w:rPrChange>
          </w:rPr>
          <w:t xml:space="preserve"> la mayor parte del tiempo. </w:t>
        </w:r>
        <w:r w:rsidRPr="002E7345">
          <w:rPr>
            <w:rFonts w:ascii="Berlin Sans FB" w:hAnsi="Berlin Sans FB"/>
            <w:sz w:val="20"/>
            <w:lang w:val="es-CO"/>
          </w:rPr>
          <w:t>Mantiene  una simetría corporal en casi todas las actividades gráficas</w:t>
        </w:r>
        <w:r w:rsidRPr="00325404">
          <w:rPr>
            <w:rFonts w:ascii="Berlin Sans FB" w:hAnsi="Berlin Sans FB"/>
            <w:sz w:val="20"/>
            <w:lang w:val="es-CO"/>
            <w:rPrChange w:id="1039" w:author="cfayad" w:date="2013-03-12T02:42:00Z">
              <w:rPr>
                <w:rFonts w:ascii="Berlin Sans FB" w:hAnsi="Berlin Sans FB"/>
                <w:sz w:val="20"/>
              </w:rPr>
            </w:rPrChange>
          </w:rPr>
          <w:t xml:space="preserve">. Tiene </w:t>
        </w:r>
        <w:r w:rsidRPr="002E7345">
          <w:rPr>
            <w:rFonts w:ascii="Berlin Sans FB" w:hAnsi="Berlin Sans FB"/>
            <w:sz w:val="20"/>
            <w:lang w:val="es-CO"/>
          </w:rPr>
          <w:t>buen apoyo de ambos brazos y buena ubicación de la hoja al escribir</w:t>
        </w:r>
        <w:r w:rsidRPr="00325404">
          <w:rPr>
            <w:rFonts w:ascii="Berlin Sans FB" w:hAnsi="Berlin Sans FB"/>
            <w:sz w:val="20"/>
            <w:lang w:val="es-CO"/>
            <w:rPrChange w:id="1040" w:author="cfayad" w:date="2013-03-12T02:42:00Z">
              <w:rPr>
                <w:rFonts w:ascii="Berlin Sans FB" w:hAnsi="Berlin Sans FB"/>
                <w:sz w:val="20"/>
              </w:rPr>
            </w:rPrChange>
          </w:rPr>
          <w:t xml:space="preserve"> y maneja el</w:t>
        </w:r>
        <w:r w:rsidRPr="002E7345">
          <w:rPr>
            <w:rFonts w:ascii="Berlin Sans FB" w:hAnsi="Berlin Sans FB"/>
            <w:sz w:val="20"/>
            <w:lang w:val="es-CO"/>
          </w:rPr>
          <w:t xml:space="preserve"> agarre de pinza trípode en la mayoría de las actividades gráficas</w:t>
        </w:r>
        <w:r w:rsidRPr="00325404">
          <w:rPr>
            <w:rFonts w:ascii="Berlin Sans FB" w:hAnsi="Berlin Sans FB"/>
            <w:sz w:val="20"/>
            <w:lang w:val="es-CO"/>
            <w:rPrChange w:id="1041" w:author="cfayad" w:date="2013-03-12T02:42:00Z">
              <w:rPr>
                <w:rFonts w:ascii="Berlin Sans FB" w:hAnsi="Berlin Sans FB"/>
                <w:sz w:val="20"/>
              </w:rPr>
            </w:rPrChange>
          </w:rPr>
          <w:t xml:space="preserve">. </w:t>
        </w:r>
        <w:r>
          <w:rPr>
            <w:rFonts w:ascii="Berlin Sans FB" w:hAnsi="Berlin Sans FB"/>
            <w:sz w:val="20"/>
            <w:lang w:val="es-CO"/>
          </w:rPr>
          <w:t>Adec</w:t>
        </w:r>
      </w:ins>
      <w:ins w:id="1042" w:author="cfayad" w:date="2013-03-12T02:45:00Z">
        <w:r>
          <w:rPr>
            <w:rFonts w:ascii="Berlin Sans FB" w:hAnsi="Berlin Sans FB"/>
            <w:sz w:val="20"/>
            <w:lang w:val="es-CO"/>
          </w:rPr>
          <w:t>ú</w:t>
        </w:r>
      </w:ins>
      <w:ins w:id="1043" w:author="cfayad" w:date="2013-03-12T02:42:00Z">
        <w:r w:rsidRPr="002E7345">
          <w:rPr>
            <w:rFonts w:ascii="Berlin Sans FB" w:hAnsi="Berlin Sans FB"/>
            <w:sz w:val="20"/>
            <w:lang w:val="es-CO"/>
          </w:rPr>
          <w:t>a el tamaño de la letra al tamaño del renglón. Realiza el trazo adecuado de las letras en la escritura de su nombre</w:t>
        </w:r>
      </w:ins>
      <w:ins w:id="1044" w:author="cfayad" w:date="2013-03-12T02:45:00Z">
        <w:r>
          <w:rPr>
            <w:rFonts w:ascii="Berlin Sans FB" w:hAnsi="Berlin Sans FB"/>
            <w:sz w:val="20"/>
            <w:lang w:val="es-CO"/>
          </w:rPr>
          <w:t>,</w:t>
        </w:r>
      </w:ins>
      <w:ins w:id="1045" w:author="cfayad" w:date="2013-03-12T02:42:00Z">
        <w:r w:rsidRPr="002E7345">
          <w:rPr>
            <w:rFonts w:ascii="Berlin Sans FB" w:hAnsi="Berlin Sans FB"/>
            <w:sz w:val="20"/>
            <w:lang w:val="es-CO"/>
          </w:rPr>
          <w:t xml:space="preserve"> </w:t>
        </w:r>
        <w:r>
          <w:rPr>
            <w:rFonts w:ascii="Berlin Sans FB" w:hAnsi="Berlin Sans FB"/>
            <w:sz w:val="20"/>
            <w:lang w:val="es-CO"/>
          </w:rPr>
          <w:t xml:space="preserve">y </w:t>
        </w:r>
        <w:r w:rsidRPr="002E7345">
          <w:rPr>
            <w:rFonts w:ascii="Berlin Sans FB" w:hAnsi="Berlin Sans FB"/>
            <w:sz w:val="20"/>
            <w:lang w:val="es-CO"/>
          </w:rPr>
          <w:t>mantiene la direccionalidad en ellas. Estabiliza casi siempre la hoja de frente</w:t>
        </w:r>
      </w:ins>
      <w:ins w:id="1046" w:author="cfayad" w:date="2013-03-12T02:45:00Z">
        <w:r>
          <w:rPr>
            <w:rFonts w:ascii="Berlin Sans FB" w:hAnsi="Berlin Sans FB"/>
            <w:sz w:val="20"/>
            <w:lang w:val="es-CO"/>
          </w:rPr>
          <w:t>,</w:t>
        </w:r>
      </w:ins>
      <w:ins w:id="1047" w:author="cfayad" w:date="2013-03-12T02:42:00Z">
        <w:r w:rsidRPr="002E7345">
          <w:rPr>
            <w:rFonts w:ascii="Berlin Sans FB" w:hAnsi="Berlin Sans FB"/>
            <w:sz w:val="20"/>
            <w:lang w:val="es-CO"/>
          </w:rPr>
          <w:t xml:space="preserve"> tanto para escribir como para pintar</w:t>
        </w:r>
      </w:ins>
      <w:ins w:id="1048" w:author="cfayad" w:date="2013-03-12T02:45:00Z">
        <w:r>
          <w:rPr>
            <w:rFonts w:ascii="Berlin Sans FB" w:hAnsi="Berlin Sans FB"/>
            <w:sz w:val="20"/>
            <w:lang w:val="es-CO"/>
          </w:rPr>
          <w:t>,</w:t>
        </w:r>
      </w:ins>
      <w:ins w:id="1049" w:author="cfayad" w:date="2013-03-12T02:42:00Z">
        <w:r w:rsidRPr="002E7345">
          <w:rPr>
            <w:rFonts w:ascii="Berlin Sans FB" w:hAnsi="Berlin Sans FB"/>
            <w:sz w:val="20"/>
            <w:lang w:val="es-CO"/>
          </w:rPr>
          <w:t xml:space="preserve"> manteniendo firme el miembro contrario</w:t>
        </w:r>
        <w:r w:rsidRPr="002E7345">
          <w:rPr>
            <w:rFonts w:ascii="Berlin Sans FB" w:hAnsi="Berlin Sans FB"/>
            <w:sz w:val="14"/>
            <w:szCs w:val="16"/>
            <w:lang w:val="es-CO"/>
          </w:rPr>
          <w:t xml:space="preserve">. </w:t>
        </w:r>
        <w:r w:rsidRPr="00325404">
          <w:rPr>
            <w:rFonts w:ascii="Berlin Sans FB" w:hAnsi="Berlin Sans FB"/>
            <w:sz w:val="18"/>
            <w:szCs w:val="20"/>
            <w:lang w:val="es-CO"/>
            <w:rPrChange w:id="1050" w:author="cfayad" w:date="2013-03-12T02:42:00Z">
              <w:rPr>
                <w:rFonts w:ascii="Berlin Sans FB" w:hAnsi="Berlin Sans FB"/>
                <w:sz w:val="18"/>
                <w:szCs w:val="20"/>
              </w:rPr>
            </w:rPrChange>
          </w:rPr>
          <w:t>Maneja el tiempo adecuadamente en la realización de sus trabajos. C</w:t>
        </w:r>
      </w:ins>
      <w:ins w:id="1051" w:author="cfayad" w:date="2013-03-12T02:45:00Z">
        <w:r>
          <w:rPr>
            <w:rFonts w:ascii="Berlin Sans FB" w:hAnsi="Berlin Sans FB"/>
            <w:sz w:val="18"/>
            <w:szCs w:val="20"/>
            <w:lang w:val="es-CO"/>
          </w:rPr>
          <w:t>on frecuencia c</w:t>
        </w:r>
      </w:ins>
      <w:ins w:id="1052" w:author="cfayad" w:date="2013-03-12T02:42:00Z">
        <w:r w:rsidRPr="00325404">
          <w:rPr>
            <w:rFonts w:ascii="Berlin Sans FB" w:hAnsi="Berlin Sans FB"/>
            <w:sz w:val="18"/>
            <w:szCs w:val="20"/>
            <w:lang w:val="es-CO"/>
            <w:rPrChange w:id="1053" w:author="cfayad" w:date="2013-03-12T02:42:00Z">
              <w:rPr>
                <w:rFonts w:ascii="Berlin Sans FB" w:hAnsi="Berlin Sans FB"/>
                <w:sz w:val="18"/>
                <w:szCs w:val="20"/>
              </w:rPr>
            </w:rPrChange>
          </w:rPr>
          <w:t>uida sus pertenencias  y cumple con la realización de las tareas en el tiempo asignado.</w:t>
        </w:r>
        <w:r w:rsidRPr="00325404">
          <w:rPr>
            <w:rFonts w:ascii="Berlin Sans FB" w:hAnsi="Berlin Sans FB" w:cs="Calibri"/>
            <w:sz w:val="18"/>
            <w:szCs w:val="20"/>
            <w:lang w:val="es-CO"/>
            <w:rPrChange w:id="1054" w:author="cfayad" w:date="2013-03-12T02:42:00Z">
              <w:rPr>
                <w:rFonts w:ascii="Berlin Sans FB" w:hAnsi="Berlin Sans FB" w:cs="Calibri"/>
                <w:sz w:val="18"/>
                <w:szCs w:val="20"/>
              </w:rPr>
            </w:rPrChange>
          </w:rPr>
          <w:t xml:space="preserve"> Cumple con las normas establecidas en el aula. Encuentra diferentes formas de solucionar los problemas.</w:t>
        </w:r>
        <w:r w:rsidRPr="002E7345">
          <w:rPr>
            <w:rFonts w:ascii="Berlin Sans FB" w:hAnsi="Berlin Sans FB" w:cs="Calibri"/>
            <w:sz w:val="18"/>
            <w:szCs w:val="20"/>
            <w:lang w:val="es-CO"/>
          </w:rPr>
          <w:t xml:space="preserve"> Se lava las manos antes y después</w:t>
        </w:r>
        <w:r w:rsidRPr="00325404">
          <w:rPr>
            <w:rFonts w:ascii="Berlin Sans FB" w:hAnsi="Berlin Sans FB" w:cs="Calibri"/>
            <w:sz w:val="18"/>
            <w:szCs w:val="20"/>
            <w:lang w:val="es-CO"/>
            <w:rPrChange w:id="1055" w:author="cfayad" w:date="2013-03-12T02:42:00Z">
              <w:rPr>
                <w:rFonts w:ascii="Berlin Sans FB" w:hAnsi="Berlin Sans FB" w:cs="Calibri"/>
                <w:sz w:val="18"/>
                <w:szCs w:val="20"/>
              </w:rPr>
            </w:rPrChange>
          </w:rPr>
          <w:t xml:space="preserve"> de comer, mantiene su presentación personal</w:t>
        </w:r>
      </w:ins>
      <w:ins w:id="1056" w:author="cfayad" w:date="2013-03-12T02:46:00Z">
        <w:r>
          <w:rPr>
            <w:rFonts w:ascii="Berlin Sans FB" w:hAnsi="Berlin Sans FB" w:cs="Calibri"/>
            <w:sz w:val="18"/>
            <w:szCs w:val="20"/>
            <w:lang w:val="es-CO"/>
          </w:rPr>
          <w:t>,</w:t>
        </w:r>
      </w:ins>
      <w:ins w:id="1057" w:author="cfayad" w:date="2013-03-12T02:42:00Z">
        <w:r w:rsidRPr="00325404">
          <w:rPr>
            <w:rFonts w:ascii="Berlin Sans FB" w:hAnsi="Berlin Sans FB" w:cs="Calibri"/>
            <w:sz w:val="18"/>
            <w:szCs w:val="20"/>
            <w:lang w:val="es-CO"/>
            <w:rPrChange w:id="1058" w:author="cfayad" w:date="2013-03-12T02:42:00Z">
              <w:rPr>
                <w:rFonts w:ascii="Berlin Sans FB" w:hAnsi="Berlin Sans FB" w:cs="Calibri"/>
                <w:sz w:val="18"/>
                <w:szCs w:val="20"/>
              </w:rPr>
            </w:rPrChange>
          </w:rPr>
          <w:t xml:space="preserve"> y conserva los buenos modales en la mesa la mayor parte del tiempo.</w:t>
        </w:r>
        <w:r w:rsidRPr="002E7345">
          <w:rPr>
            <w:rFonts w:ascii="Berlin Sans FB" w:hAnsi="Berlin Sans FB" w:cs="Calibri"/>
            <w:sz w:val="18"/>
            <w:szCs w:val="20"/>
            <w:lang w:val="es-CO"/>
          </w:rPr>
          <w:t xml:space="preserve"> Sigue las reglas tanto en la clase como en las salidas pedagógicas. </w:t>
        </w:r>
        <w:r w:rsidRPr="00325404">
          <w:rPr>
            <w:rFonts w:ascii="Berlin Sans FB" w:hAnsi="Berlin Sans FB" w:cs="Calibri"/>
            <w:sz w:val="18"/>
            <w:szCs w:val="20"/>
            <w:lang w:val="es-CO"/>
            <w:rPrChange w:id="1059" w:author="cfayad" w:date="2013-03-12T02:42:00Z">
              <w:rPr>
                <w:rFonts w:ascii="Berlin Sans FB" w:hAnsi="Berlin Sans FB" w:cs="Calibri"/>
                <w:sz w:val="18"/>
                <w:szCs w:val="20"/>
              </w:rPr>
            </w:rPrChange>
          </w:rPr>
          <w:t>Comparte momentos de juego con sus compañeros</w:t>
        </w:r>
      </w:ins>
      <w:ins w:id="1060" w:author="cfayad" w:date="2013-03-12T02:46:00Z">
        <w:r>
          <w:rPr>
            <w:rFonts w:ascii="Berlin Sans FB" w:hAnsi="Berlin Sans FB" w:cs="Calibri"/>
            <w:sz w:val="18"/>
            <w:szCs w:val="20"/>
            <w:lang w:val="es-CO"/>
          </w:rPr>
          <w:t>,</w:t>
        </w:r>
      </w:ins>
      <w:ins w:id="1061" w:author="cfayad" w:date="2013-03-12T02:42:00Z">
        <w:r w:rsidRPr="00325404">
          <w:rPr>
            <w:rFonts w:ascii="Berlin Sans FB" w:hAnsi="Berlin Sans FB" w:cs="Calibri"/>
            <w:sz w:val="18"/>
            <w:szCs w:val="20"/>
            <w:lang w:val="es-CO"/>
            <w:rPrChange w:id="1062" w:author="cfayad" w:date="2013-03-12T02:42:00Z">
              <w:rPr>
                <w:rFonts w:ascii="Berlin Sans FB" w:hAnsi="Berlin Sans FB" w:cs="Calibri"/>
                <w:sz w:val="18"/>
                <w:szCs w:val="20"/>
              </w:rPr>
            </w:rPrChange>
          </w:rPr>
          <w:t xml:space="preserve"> mostrándose respetuoso y amigable.</w:t>
        </w:r>
      </w:ins>
    </w:p>
    <w:p w:rsidR="00325404" w:rsidRPr="00325404" w:rsidRDefault="00325404" w:rsidP="00325404">
      <w:pPr>
        <w:autoSpaceDE w:val="0"/>
        <w:autoSpaceDN w:val="0"/>
        <w:adjustRightInd w:val="0"/>
        <w:spacing w:after="0" w:line="240" w:lineRule="auto"/>
        <w:jc w:val="both"/>
        <w:rPr>
          <w:ins w:id="1063" w:author="cfayad" w:date="2013-03-12T02:42:00Z"/>
          <w:rFonts w:ascii="Berlin Sans FB" w:hAnsi="Berlin Sans FB" w:cs="Calibri"/>
          <w:sz w:val="18"/>
          <w:szCs w:val="20"/>
          <w:lang w:val="es-CO"/>
          <w:rPrChange w:id="1064" w:author="cfayad" w:date="2013-03-12T02:42:00Z">
            <w:rPr>
              <w:ins w:id="1065" w:author="cfayad" w:date="2013-03-12T02:42:00Z"/>
              <w:rFonts w:ascii="Berlin Sans FB" w:hAnsi="Berlin Sans FB" w:cs="Calibri"/>
              <w:sz w:val="18"/>
              <w:szCs w:val="20"/>
            </w:rPr>
          </w:rPrChange>
        </w:rPr>
      </w:pPr>
    </w:p>
    <w:p w:rsidR="00325404" w:rsidRPr="002E7345" w:rsidRDefault="00325404" w:rsidP="00325404">
      <w:pPr>
        <w:autoSpaceDE w:val="0"/>
        <w:autoSpaceDN w:val="0"/>
        <w:adjustRightInd w:val="0"/>
        <w:spacing w:after="0" w:line="240" w:lineRule="auto"/>
        <w:jc w:val="both"/>
        <w:rPr>
          <w:ins w:id="1066" w:author="cfayad" w:date="2013-03-12T02:42:00Z"/>
          <w:rFonts w:ascii="Berlin Sans FB" w:hAnsi="Berlin Sans FB" w:cs="Calibri"/>
          <w:sz w:val="18"/>
          <w:szCs w:val="20"/>
        </w:rPr>
      </w:pPr>
      <w:ins w:id="1067" w:author="cfayad" w:date="2013-03-12T02:42:00Z">
        <w:r w:rsidRPr="002E7345">
          <w:rPr>
            <w:rFonts w:ascii="Berlin Sans FB" w:hAnsi="Berlin Sans FB" w:cs="Calibri"/>
            <w:sz w:val="18"/>
            <w:szCs w:val="20"/>
          </w:rPr>
          <w:t>Medio</w:t>
        </w:r>
      </w:ins>
    </w:p>
    <w:p w:rsidR="00325404" w:rsidRPr="002E7345" w:rsidRDefault="00325404" w:rsidP="00325404">
      <w:pPr>
        <w:pStyle w:val="Sinespaciado"/>
        <w:jc w:val="both"/>
        <w:rPr>
          <w:ins w:id="1068" w:author="cfayad" w:date="2013-03-12T02:42:00Z"/>
          <w:rFonts w:ascii="Berlin Sans FB" w:hAnsi="Berlin Sans FB" w:cs="Calibri"/>
          <w:sz w:val="18"/>
          <w:szCs w:val="20"/>
        </w:rPr>
      </w:pPr>
      <w:ins w:id="1069" w:author="cfayad" w:date="2013-03-12T02:42:00Z">
        <w:r w:rsidRPr="002E7345">
          <w:rPr>
            <w:rFonts w:ascii="Berlin Sans FB" w:hAnsi="Berlin Sans FB" w:cs="Calibri"/>
            <w:sz w:val="18"/>
            <w:szCs w:val="20"/>
          </w:rPr>
          <w:t>En ocasiones reconoce sus fortalezas y las comparte. Da cuenta de sus sentimientos</w:t>
        </w:r>
      </w:ins>
      <w:ins w:id="1070" w:author="cfayad" w:date="2013-03-12T02:46:00Z">
        <w:r>
          <w:rPr>
            <w:rFonts w:ascii="Berlin Sans FB" w:hAnsi="Berlin Sans FB" w:cs="Calibri"/>
            <w:sz w:val="18"/>
            <w:szCs w:val="20"/>
          </w:rPr>
          <w:t>,</w:t>
        </w:r>
      </w:ins>
      <w:ins w:id="1071" w:author="cfayad" w:date="2013-03-12T02:42:00Z">
        <w:r w:rsidRPr="002E7345">
          <w:rPr>
            <w:rFonts w:ascii="Berlin Sans FB" w:hAnsi="Berlin Sans FB" w:cs="Calibri"/>
            <w:sz w:val="18"/>
            <w:szCs w:val="20"/>
          </w:rPr>
          <w:t xml:space="preserve"> pero se le dificulta identificar las posibles causas.</w:t>
        </w:r>
        <w:r w:rsidRPr="002E7345">
          <w:rPr>
            <w:rFonts w:ascii="Berlin Sans FB" w:hAnsi="Berlin Sans FB"/>
            <w:sz w:val="18"/>
            <w:szCs w:val="20"/>
          </w:rPr>
          <w:t xml:space="preserve"> En ocasiones reflexiona sobre sus faltas y busca alternativas de solución. Asume algunas actividades con organización e independencia siguiendo las instrucciones dadas. Aún necesita del acompañamiento del adulto para manejar el tiempo adecuadamente en la realización de sus trabajos</w:t>
        </w:r>
      </w:ins>
      <w:ins w:id="1072" w:author="cfayad" w:date="2013-03-12T02:46:00Z">
        <w:r>
          <w:rPr>
            <w:rFonts w:ascii="Berlin Sans FB" w:hAnsi="Berlin Sans FB"/>
            <w:sz w:val="18"/>
            <w:szCs w:val="20"/>
          </w:rPr>
          <w:t>,</w:t>
        </w:r>
      </w:ins>
      <w:ins w:id="1073" w:author="cfayad" w:date="2013-03-12T02:42:00Z">
        <w:r w:rsidRPr="002E7345">
          <w:rPr>
            <w:rFonts w:ascii="Berlin Sans FB" w:hAnsi="Berlin Sans FB"/>
            <w:sz w:val="18"/>
            <w:szCs w:val="20"/>
          </w:rPr>
          <w:t xml:space="preserve"> al igual que para cuidar de sus pertenencias  y para cumplir con la entrega de las tareas.</w:t>
        </w:r>
        <w:r w:rsidRPr="002E7345">
          <w:rPr>
            <w:rFonts w:ascii="Berlin Sans FB" w:hAnsi="Berlin Sans FB" w:cs="Calibri"/>
            <w:sz w:val="18"/>
            <w:szCs w:val="20"/>
          </w:rPr>
          <w:t xml:space="preserve"> En ocasiones cumple con las normas establecidas en el aula. Con apoyo</w:t>
        </w:r>
      </w:ins>
      <w:ins w:id="1074" w:author="cfayad" w:date="2013-03-12T02:46:00Z">
        <w:r>
          <w:rPr>
            <w:rFonts w:ascii="Berlin Sans FB" w:hAnsi="Berlin Sans FB" w:cs="Calibri"/>
            <w:sz w:val="18"/>
            <w:szCs w:val="20"/>
          </w:rPr>
          <w:t>,</w:t>
        </w:r>
      </w:ins>
      <w:ins w:id="1075" w:author="cfayad" w:date="2013-03-12T02:42:00Z">
        <w:r w:rsidRPr="002E7345">
          <w:rPr>
            <w:rFonts w:ascii="Berlin Sans FB" w:hAnsi="Berlin Sans FB" w:cs="Calibri"/>
            <w:sz w:val="18"/>
            <w:szCs w:val="20"/>
          </w:rPr>
          <w:t xml:space="preserve"> encuentra diferentes formas de solucionar los problemas. Algunas veces se lava las manos antes y después de comer, mantiene su presentación personal</w:t>
        </w:r>
      </w:ins>
      <w:ins w:id="1076" w:author="cfayad" w:date="2013-03-12T02:47:00Z">
        <w:r>
          <w:rPr>
            <w:rFonts w:ascii="Berlin Sans FB" w:hAnsi="Berlin Sans FB" w:cs="Calibri"/>
            <w:sz w:val="18"/>
            <w:szCs w:val="20"/>
          </w:rPr>
          <w:t>,</w:t>
        </w:r>
      </w:ins>
      <w:ins w:id="1077" w:author="cfayad" w:date="2013-03-12T02:42:00Z">
        <w:r w:rsidRPr="002E7345">
          <w:rPr>
            <w:rFonts w:ascii="Berlin Sans FB" w:hAnsi="Berlin Sans FB" w:cs="Calibri"/>
            <w:sz w:val="18"/>
            <w:szCs w:val="20"/>
          </w:rPr>
          <w:t xml:space="preserve"> y </w:t>
        </w:r>
        <w:r>
          <w:rPr>
            <w:rFonts w:ascii="Berlin Sans FB" w:hAnsi="Berlin Sans FB" w:cs="Calibri"/>
            <w:sz w:val="18"/>
            <w:szCs w:val="20"/>
          </w:rPr>
          <w:t xml:space="preserve">en ocasiones </w:t>
        </w:r>
        <w:r w:rsidRPr="002E7345">
          <w:rPr>
            <w:rFonts w:ascii="Berlin Sans FB" w:hAnsi="Berlin Sans FB" w:cs="Calibri"/>
            <w:sz w:val="18"/>
            <w:szCs w:val="20"/>
          </w:rPr>
          <w:t>conserva los buenos modales en la mesa.</w:t>
        </w:r>
        <w:r w:rsidRPr="002E7345">
          <w:rPr>
            <w:rFonts w:ascii="Berlin Sans FB" w:hAnsi="Berlin Sans FB"/>
            <w:sz w:val="14"/>
            <w:szCs w:val="16"/>
          </w:rPr>
          <w:t xml:space="preserve"> </w:t>
        </w:r>
      </w:ins>
      <w:ins w:id="1078" w:author="cfayad" w:date="2013-03-12T02:47:00Z">
        <w:r>
          <w:rPr>
            <w:rFonts w:ascii="Berlin Sans FB" w:hAnsi="Berlin Sans FB"/>
            <w:sz w:val="18"/>
            <w:szCs w:val="16"/>
          </w:rPr>
          <w:t>A veces</w:t>
        </w:r>
      </w:ins>
      <w:ins w:id="1079" w:author="cfayad" w:date="2013-03-12T02:42:00Z">
        <w:r w:rsidRPr="002E7345">
          <w:rPr>
            <w:rFonts w:ascii="Berlin Sans FB" w:hAnsi="Berlin Sans FB"/>
            <w:sz w:val="18"/>
            <w:szCs w:val="16"/>
          </w:rPr>
          <w:t xml:space="preserve"> mantiene  una simetría corporal en las actividades gráficas</w:t>
        </w:r>
      </w:ins>
      <w:ins w:id="1080" w:author="cfayad" w:date="2013-03-12T02:47:00Z">
        <w:r>
          <w:rPr>
            <w:rFonts w:ascii="Berlin Sans FB" w:hAnsi="Berlin Sans FB"/>
            <w:sz w:val="18"/>
            <w:szCs w:val="16"/>
          </w:rPr>
          <w:t>.</w:t>
        </w:r>
      </w:ins>
      <w:ins w:id="1081" w:author="cfayad" w:date="2013-03-12T02:42:00Z">
        <w:r>
          <w:rPr>
            <w:rFonts w:ascii="Berlin Sans FB" w:hAnsi="Berlin Sans FB"/>
            <w:sz w:val="18"/>
            <w:szCs w:val="16"/>
          </w:rPr>
          <w:t xml:space="preserve"> Ha</w:t>
        </w:r>
      </w:ins>
      <w:ins w:id="1082" w:author="cfayad" w:date="2013-03-12T02:47:00Z">
        <w:r>
          <w:rPr>
            <w:rFonts w:ascii="Berlin Sans FB" w:hAnsi="Berlin Sans FB"/>
            <w:sz w:val="18"/>
            <w:szCs w:val="16"/>
          </w:rPr>
          <w:t>ce</w:t>
        </w:r>
      </w:ins>
      <w:ins w:id="1083" w:author="cfayad" w:date="2013-03-12T02:42:00Z">
        <w:r w:rsidRPr="002E7345">
          <w:rPr>
            <w:rFonts w:ascii="Berlin Sans FB" w:hAnsi="Berlin Sans FB"/>
            <w:sz w:val="18"/>
            <w:szCs w:val="16"/>
          </w:rPr>
          <w:t xml:space="preserve"> apoyo del brazo funcional y rotación de la hoja</w:t>
        </w:r>
      </w:ins>
      <w:ins w:id="1084" w:author="cfayad" w:date="2013-03-12T02:47:00Z">
        <w:r>
          <w:rPr>
            <w:rFonts w:ascii="Berlin Sans FB" w:hAnsi="Berlin Sans FB"/>
            <w:sz w:val="18"/>
            <w:szCs w:val="16"/>
          </w:rPr>
          <w:t>,</w:t>
        </w:r>
      </w:ins>
      <w:ins w:id="1085" w:author="cfayad" w:date="2013-03-12T02:42:00Z">
        <w:r w:rsidRPr="002E7345">
          <w:rPr>
            <w:rFonts w:ascii="Berlin Sans FB" w:hAnsi="Berlin Sans FB"/>
            <w:sz w:val="18"/>
            <w:szCs w:val="16"/>
          </w:rPr>
          <w:t xml:space="preserve"> pero no hace apoyo del lado contrario</w:t>
        </w:r>
      </w:ins>
      <w:ins w:id="1086" w:author="cfayad" w:date="2013-03-12T02:47:00Z">
        <w:r>
          <w:rPr>
            <w:rFonts w:ascii="Berlin Sans FB" w:hAnsi="Berlin Sans FB"/>
            <w:sz w:val="18"/>
            <w:szCs w:val="16"/>
          </w:rPr>
          <w:t>.</w:t>
        </w:r>
      </w:ins>
      <w:ins w:id="1087" w:author="cfayad" w:date="2013-03-12T02:42:00Z">
        <w:r w:rsidRPr="002E7345">
          <w:rPr>
            <w:rFonts w:ascii="Berlin Sans FB" w:hAnsi="Berlin Sans FB"/>
            <w:sz w:val="18"/>
            <w:szCs w:val="16"/>
          </w:rPr>
          <w:t xml:space="preserve"> </w:t>
        </w:r>
        <w:r>
          <w:rPr>
            <w:rFonts w:ascii="Berlin Sans FB" w:hAnsi="Berlin Sans FB"/>
            <w:sz w:val="18"/>
            <w:szCs w:val="16"/>
          </w:rPr>
          <w:t>T</w:t>
        </w:r>
        <w:r w:rsidRPr="002E7345">
          <w:rPr>
            <w:rFonts w:ascii="Berlin Sans FB" w:hAnsi="Berlin Sans FB"/>
            <w:sz w:val="18"/>
            <w:szCs w:val="16"/>
          </w:rPr>
          <w:t xml:space="preserve">iene </w:t>
        </w:r>
      </w:ins>
      <w:ins w:id="1088" w:author="cfayad" w:date="2013-03-12T02:47:00Z">
        <w:r>
          <w:rPr>
            <w:rFonts w:ascii="Berlin Sans FB" w:hAnsi="Berlin Sans FB"/>
            <w:sz w:val="18"/>
            <w:szCs w:val="16"/>
          </w:rPr>
          <w:t xml:space="preserve">agarre de </w:t>
        </w:r>
      </w:ins>
      <w:ins w:id="1089" w:author="cfayad" w:date="2013-03-12T02:42:00Z">
        <w:r w:rsidRPr="002E7345">
          <w:rPr>
            <w:rFonts w:ascii="Berlin Sans FB" w:hAnsi="Berlin Sans FB"/>
            <w:sz w:val="18"/>
            <w:szCs w:val="16"/>
          </w:rPr>
          <w:t>pinza trípode</w:t>
        </w:r>
      </w:ins>
      <w:ins w:id="1090" w:author="cfayad" w:date="2013-03-12T02:47:00Z">
        <w:r>
          <w:rPr>
            <w:rFonts w:ascii="Berlin Sans FB" w:hAnsi="Berlin Sans FB"/>
            <w:sz w:val="18"/>
            <w:szCs w:val="16"/>
          </w:rPr>
          <w:t>,</w:t>
        </w:r>
      </w:ins>
      <w:ins w:id="1091" w:author="cfayad" w:date="2013-03-12T02:42:00Z">
        <w:r w:rsidRPr="002E7345">
          <w:rPr>
            <w:rFonts w:ascii="Berlin Sans FB" w:hAnsi="Berlin Sans FB"/>
            <w:sz w:val="18"/>
            <w:szCs w:val="16"/>
          </w:rPr>
          <w:t xml:space="preserve"> pero </w:t>
        </w:r>
        <w:r>
          <w:rPr>
            <w:rFonts w:ascii="Berlin Sans FB" w:hAnsi="Berlin Sans FB"/>
            <w:sz w:val="18"/>
            <w:szCs w:val="16"/>
          </w:rPr>
          <w:t>se le debe recordar que la use</w:t>
        </w:r>
        <w:r w:rsidRPr="002E7345">
          <w:rPr>
            <w:rFonts w:ascii="Berlin Sans FB" w:hAnsi="Berlin Sans FB"/>
            <w:sz w:val="18"/>
            <w:szCs w:val="16"/>
          </w:rPr>
          <w:t xml:space="preserve"> en todas las ac</w:t>
        </w:r>
        <w:r>
          <w:rPr>
            <w:rFonts w:ascii="Berlin Sans FB" w:hAnsi="Berlin Sans FB"/>
            <w:sz w:val="18"/>
            <w:szCs w:val="16"/>
          </w:rPr>
          <w:t>tividades gráficas</w:t>
        </w:r>
      </w:ins>
      <w:ins w:id="1092" w:author="cfayad" w:date="2013-03-12T02:48:00Z">
        <w:r>
          <w:rPr>
            <w:rFonts w:ascii="Berlin Sans FB" w:hAnsi="Berlin Sans FB"/>
            <w:sz w:val="18"/>
            <w:szCs w:val="16"/>
          </w:rPr>
          <w:t>.</w:t>
        </w:r>
      </w:ins>
      <w:ins w:id="1093" w:author="cfayad" w:date="2013-03-12T02:42:00Z">
        <w:r>
          <w:rPr>
            <w:rFonts w:ascii="Berlin Sans FB" w:hAnsi="Berlin Sans FB"/>
            <w:sz w:val="18"/>
            <w:szCs w:val="16"/>
          </w:rPr>
          <w:t xml:space="preserve"> Se le debe acompañar para que</w:t>
        </w:r>
        <w:r>
          <w:rPr>
            <w:rFonts w:ascii="Berlin Sans FB" w:hAnsi="Berlin Sans FB"/>
            <w:sz w:val="18"/>
            <w:szCs w:val="16"/>
          </w:rPr>
          <w:t xml:space="preserve"> adec</w:t>
        </w:r>
      </w:ins>
      <w:ins w:id="1094" w:author="cfayad" w:date="2013-03-12T02:48:00Z">
        <w:r>
          <w:rPr>
            <w:rFonts w:ascii="Berlin Sans FB" w:hAnsi="Berlin Sans FB"/>
            <w:sz w:val="18"/>
            <w:szCs w:val="16"/>
          </w:rPr>
          <w:t>úe</w:t>
        </w:r>
      </w:ins>
      <w:ins w:id="1095" w:author="cfayad" w:date="2013-03-12T02:42:00Z">
        <w:r w:rsidRPr="002E7345">
          <w:rPr>
            <w:rFonts w:ascii="Berlin Sans FB" w:hAnsi="Berlin Sans FB"/>
            <w:sz w:val="18"/>
            <w:szCs w:val="16"/>
          </w:rPr>
          <w:t xml:space="preserve"> el tamaño de la letra de acuerdo al renglón</w:t>
        </w:r>
      </w:ins>
      <w:ins w:id="1096" w:author="cfayad" w:date="2013-03-12T02:48:00Z">
        <w:r>
          <w:rPr>
            <w:rFonts w:ascii="Berlin Sans FB" w:hAnsi="Berlin Sans FB"/>
            <w:sz w:val="18"/>
            <w:szCs w:val="16"/>
          </w:rPr>
          <w:t>.</w:t>
        </w:r>
      </w:ins>
      <w:ins w:id="1097" w:author="cfayad" w:date="2013-03-12T02:42:00Z">
        <w:r w:rsidRPr="002E7345">
          <w:rPr>
            <w:rFonts w:ascii="Berlin Sans FB" w:hAnsi="Berlin Sans FB"/>
            <w:sz w:val="18"/>
            <w:szCs w:val="16"/>
          </w:rPr>
          <w:t xml:space="preserve"> Realiza el trazo adecuado de algunas  letras  de su nombre</w:t>
        </w:r>
      </w:ins>
      <w:ins w:id="1098" w:author="cfayad" w:date="2013-03-12T02:48:00Z">
        <w:r>
          <w:rPr>
            <w:rFonts w:ascii="Berlin Sans FB" w:hAnsi="Berlin Sans FB"/>
            <w:sz w:val="18"/>
            <w:szCs w:val="16"/>
          </w:rPr>
          <w:t>, y</w:t>
        </w:r>
      </w:ins>
      <w:ins w:id="1099" w:author="cfayad" w:date="2013-03-12T02:42:00Z">
        <w:r w:rsidRPr="002E7345">
          <w:rPr>
            <w:rFonts w:ascii="Berlin Sans FB" w:hAnsi="Berlin Sans FB"/>
            <w:sz w:val="18"/>
            <w:szCs w:val="16"/>
          </w:rPr>
          <w:t xml:space="preserve"> mantiene la direccionalidad</w:t>
        </w:r>
      </w:ins>
      <w:ins w:id="1100" w:author="cfayad" w:date="2013-03-12T02:48:00Z">
        <w:r>
          <w:rPr>
            <w:rFonts w:ascii="Berlin Sans FB" w:hAnsi="Berlin Sans FB"/>
            <w:sz w:val="18"/>
            <w:szCs w:val="16"/>
          </w:rPr>
          <w:t>.</w:t>
        </w:r>
      </w:ins>
      <w:ins w:id="1101" w:author="cfayad" w:date="2013-03-12T02:42:00Z">
        <w:r w:rsidRPr="002E7345">
          <w:rPr>
            <w:rFonts w:ascii="Berlin Sans FB" w:hAnsi="Berlin Sans FB"/>
            <w:sz w:val="18"/>
            <w:szCs w:val="16"/>
          </w:rPr>
          <w:t xml:space="preserve"> </w:t>
        </w:r>
      </w:ins>
      <w:ins w:id="1102" w:author="cfayad" w:date="2013-03-12T02:48:00Z">
        <w:r w:rsidR="007548A7">
          <w:rPr>
            <w:rFonts w:ascii="Berlin Sans FB" w:hAnsi="Berlin Sans FB"/>
            <w:sz w:val="18"/>
            <w:szCs w:val="16"/>
          </w:rPr>
          <w:t>Algunas veces estabiliza</w:t>
        </w:r>
      </w:ins>
      <w:ins w:id="1103" w:author="cfayad" w:date="2013-03-12T02:42:00Z">
        <w:r w:rsidRPr="002E7345">
          <w:rPr>
            <w:rFonts w:ascii="Berlin Sans FB" w:hAnsi="Berlin Sans FB"/>
            <w:sz w:val="18"/>
            <w:szCs w:val="16"/>
          </w:rPr>
          <w:t xml:space="preserve"> la hoja de frente</w:t>
        </w:r>
      </w:ins>
      <w:ins w:id="1104" w:author="cfayad" w:date="2013-03-12T02:48:00Z">
        <w:r w:rsidR="007548A7">
          <w:rPr>
            <w:rFonts w:ascii="Berlin Sans FB" w:hAnsi="Berlin Sans FB"/>
            <w:sz w:val="18"/>
            <w:szCs w:val="16"/>
          </w:rPr>
          <w:t>,</w:t>
        </w:r>
      </w:ins>
      <w:ins w:id="1105" w:author="cfayad" w:date="2013-03-12T02:42:00Z">
        <w:r w:rsidRPr="002E7345">
          <w:rPr>
            <w:rFonts w:ascii="Berlin Sans FB" w:hAnsi="Berlin Sans FB"/>
            <w:sz w:val="18"/>
            <w:szCs w:val="16"/>
          </w:rPr>
          <w:t xml:space="preserve"> tanto para escribir como para pintar</w:t>
        </w:r>
      </w:ins>
      <w:ins w:id="1106" w:author="cfayad" w:date="2013-03-12T02:49:00Z">
        <w:r w:rsidR="007548A7">
          <w:rPr>
            <w:rFonts w:ascii="Berlin Sans FB" w:hAnsi="Berlin Sans FB"/>
            <w:sz w:val="18"/>
            <w:szCs w:val="16"/>
          </w:rPr>
          <w:t>,</w:t>
        </w:r>
      </w:ins>
      <w:ins w:id="1107" w:author="cfayad" w:date="2013-03-12T02:42:00Z">
        <w:r w:rsidRPr="002E7345">
          <w:rPr>
            <w:rFonts w:ascii="Berlin Sans FB" w:hAnsi="Berlin Sans FB"/>
            <w:sz w:val="18"/>
            <w:szCs w:val="16"/>
          </w:rPr>
          <w:t xml:space="preserve"> manteniendo firme el miembro contrario.</w:t>
        </w:r>
        <w:r w:rsidRPr="002E7345">
          <w:rPr>
            <w:rFonts w:ascii="Berlin Sans FB" w:hAnsi="Berlin Sans FB" w:cs="Calibri"/>
            <w:szCs w:val="20"/>
          </w:rPr>
          <w:t xml:space="preserve"> </w:t>
        </w:r>
        <w:r>
          <w:rPr>
            <w:rFonts w:ascii="Berlin Sans FB" w:hAnsi="Berlin Sans FB" w:cs="Calibri"/>
            <w:szCs w:val="20"/>
          </w:rPr>
          <w:t xml:space="preserve">Se hace necesario recordarle </w:t>
        </w:r>
        <w:commentRangeStart w:id="1108"/>
        <w:r>
          <w:rPr>
            <w:rFonts w:ascii="Berlin Sans FB" w:hAnsi="Berlin Sans FB" w:cs="Calibri"/>
            <w:szCs w:val="20"/>
          </w:rPr>
          <w:t>constantemente</w:t>
        </w:r>
      </w:ins>
      <w:commentRangeEnd w:id="1108"/>
      <w:ins w:id="1109" w:author="cfayad" w:date="2013-03-12T02:49:00Z">
        <w:r w:rsidR="007548A7">
          <w:rPr>
            <w:rStyle w:val="Refdecomentario"/>
            <w:rFonts w:asciiTheme="minorHAnsi" w:eastAsiaTheme="minorHAnsi" w:hAnsiTheme="minorHAnsi" w:cstheme="minorBidi"/>
            <w:lang w:val="en-US"/>
          </w:rPr>
          <w:commentReference w:id="1108"/>
        </w:r>
      </w:ins>
      <w:ins w:id="1110" w:author="cfayad" w:date="2013-03-12T02:42:00Z">
        <w:r>
          <w:rPr>
            <w:rFonts w:ascii="Berlin Sans FB" w:hAnsi="Berlin Sans FB" w:cs="Calibri"/>
            <w:szCs w:val="20"/>
          </w:rPr>
          <w:t xml:space="preserve"> las reglas establecidas.</w:t>
        </w:r>
        <w:r w:rsidRPr="002E7345">
          <w:rPr>
            <w:rFonts w:ascii="Berlin Sans FB" w:hAnsi="Berlin Sans FB" w:cs="Calibri"/>
            <w:sz w:val="18"/>
            <w:szCs w:val="20"/>
          </w:rPr>
          <w:t xml:space="preserve"> Ha presentado algunas veces dificultad al compartir momentos de juego con sus compañeros</w:t>
        </w:r>
      </w:ins>
      <w:ins w:id="1111" w:author="cfayad" w:date="2013-03-12T02:50:00Z">
        <w:r w:rsidR="007548A7">
          <w:rPr>
            <w:rFonts w:ascii="Berlin Sans FB" w:hAnsi="Berlin Sans FB" w:cs="Calibri"/>
            <w:sz w:val="18"/>
            <w:szCs w:val="20"/>
          </w:rPr>
          <w:t>,</w:t>
        </w:r>
      </w:ins>
      <w:ins w:id="1112" w:author="cfayad" w:date="2013-03-12T02:42:00Z">
        <w:r w:rsidRPr="002E7345">
          <w:rPr>
            <w:rFonts w:ascii="Berlin Sans FB" w:hAnsi="Berlin Sans FB" w:cs="Calibri"/>
            <w:sz w:val="18"/>
            <w:szCs w:val="20"/>
          </w:rPr>
          <w:t xml:space="preserve"> mostrándose </w:t>
        </w:r>
      </w:ins>
      <w:ins w:id="1113" w:author="cfayad" w:date="2013-03-12T02:50:00Z">
        <w:r w:rsidR="007548A7">
          <w:rPr>
            <w:rFonts w:ascii="Berlin Sans FB" w:hAnsi="Berlin Sans FB" w:cs="Calibri"/>
            <w:sz w:val="18"/>
            <w:szCs w:val="20"/>
          </w:rPr>
          <w:t xml:space="preserve">en general </w:t>
        </w:r>
      </w:ins>
      <w:ins w:id="1114" w:author="cfayad" w:date="2013-03-12T02:42:00Z">
        <w:r w:rsidRPr="002E7345">
          <w:rPr>
            <w:rFonts w:ascii="Berlin Sans FB" w:hAnsi="Berlin Sans FB" w:cs="Calibri"/>
            <w:sz w:val="18"/>
            <w:szCs w:val="20"/>
          </w:rPr>
          <w:t>respetuoso y amigable</w:t>
        </w:r>
        <w:r w:rsidRPr="002E7345">
          <w:rPr>
            <w:rFonts w:ascii="Berlin Sans FB" w:hAnsi="Berlin Sans FB"/>
            <w:sz w:val="18"/>
            <w:szCs w:val="20"/>
          </w:rPr>
          <w:t>.</w:t>
        </w:r>
      </w:ins>
    </w:p>
    <w:p w:rsidR="00325404" w:rsidRPr="002E7345" w:rsidRDefault="00325404" w:rsidP="00325404">
      <w:pPr>
        <w:autoSpaceDE w:val="0"/>
        <w:autoSpaceDN w:val="0"/>
        <w:adjustRightInd w:val="0"/>
        <w:spacing w:after="0" w:line="240" w:lineRule="auto"/>
        <w:jc w:val="both"/>
        <w:rPr>
          <w:ins w:id="1115" w:author="cfayad" w:date="2013-03-12T02:42:00Z"/>
          <w:rFonts w:ascii="Berlin Sans FB" w:hAnsi="Berlin Sans FB" w:cs="Calibri"/>
          <w:sz w:val="18"/>
          <w:szCs w:val="20"/>
          <w:lang w:val="es-CO"/>
        </w:rPr>
      </w:pPr>
    </w:p>
    <w:p w:rsidR="00325404" w:rsidRPr="002E7345" w:rsidRDefault="00325404" w:rsidP="00325404">
      <w:pPr>
        <w:autoSpaceDE w:val="0"/>
        <w:autoSpaceDN w:val="0"/>
        <w:adjustRightInd w:val="0"/>
        <w:spacing w:after="0" w:line="240" w:lineRule="auto"/>
        <w:jc w:val="both"/>
        <w:rPr>
          <w:ins w:id="1116" w:author="cfayad" w:date="2013-03-12T02:42:00Z"/>
          <w:rFonts w:ascii="Berlin Sans FB" w:hAnsi="Berlin Sans FB" w:cs="Calibri"/>
          <w:sz w:val="18"/>
          <w:szCs w:val="20"/>
          <w:lang w:val="es-CO"/>
        </w:rPr>
      </w:pPr>
      <w:ins w:id="1117" w:author="cfayad" w:date="2013-03-12T02:42:00Z">
        <w:r w:rsidRPr="002E7345">
          <w:rPr>
            <w:rFonts w:ascii="Berlin Sans FB" w:hAnsi="Berlin Sans FB" w:cs="Calibri"/>
            <w:sz w:val="18"/>
            <w:szCs w:val="20"/>
            <w:lang w:val="es-CO"/>
          </w:rPr>
          <w:t>Bajo</w:t>
        </w:r>
      </w:ins>
    </w:p>
    <w:p w:rsidR="00325404" w:rsidRPr="002E7345" w:rsidRDefault="00325404" w:rsidP="00325404">
      <w:pPr>
        <w:autoSpaceDE w:val="0"/>
        <w:autoSpaceDN w:val="0"/>
        <w:adjustRightInd w:val="0"/>
        <w:spacing w:after="0" w:line="240" w:lineRule="auto"/>
        <w:jc w:val="both"/>
        <w:rPr>
          <w:ins w:id="1118" w:author="cfayad" w:date="2013-03-12T02:42:00Z"/>
          <w:rFonts w:ascii="Berlin Sans FB" w:hAnsi="Berlin Sans FB" w:cs="Calibri"/>
          <w:sz w:val="18"/>
          <w:szCs w:val="20"/>
          <w:lang w:val="es-CO"/>
        </w:rPr>
      </w:pPr>
    </w:p>
    <w:p w:rsidR="003B460D" w:rsidRPr="007548A7" w:rsidRDefault="00325404" w:rsidP="007548A7">
      <w:pPr>
        <w:pStyle w:val="Sinespaciado"/>
        <w:jc w:val="both"/>
        <w:rPr>
          <w:rFonts w:ascii="Berlin Sans FB" w:hAnsi="Berlin Sans FB" w:cs="Calibri"/>
          <w:sz w:val="18"/>
          <w:szCs w:val="20"/>
          <w:rPrChange w:id="1119" w:author="cfayad" w:date="2013-03-12T02:53:00Z">
            <w:rPr>
              <w:sz w:val="28"/>
              <w:szCs w:val="28"/>
              <w:lang w:val="es-CO"/>
            </w:rPr>
          </w:rPrChange>
        </w:rPr>
        <w:pPrChange w:id="1120" w:author="cfayad" w:date="2013-03-12T02:53:00Z">
          <w:pPr/>
        </w:pPrChange>
      </w:pPr>
      <w:proofErr w:type="gramStart"/>
      <w:ins w:id="1121" w:author="cfayad" w:date="2013-03-12T02:42:00Z">
        <w:r w:rsidRPr="002E7345">
          <w:rPr>
            <w:rFonts w:ascii="Berlin Sans FB" w:hAnsi="Berlin Sans FB" w:cs="Calibri"/>
            <w:sz w:val="18"/>
            <w:szCs w:val="20"/>
          </w:rPr>
          <w:t>A …</w:t>
        </w:r>
        <w:proofErr w:type="gramEnd"/>
        <w:r w:rsidRPr="002E7345">
          <w:rPr>
            <w:rFonts w:ascii="Berlin Sans FB" w:hAnsi="Berlin Sans FB" w:cs="Calibri"/>
            <w:sz w:val="18"/>
            <w:szCs w:val="20"/>
          </w:rPr>
          <w:t>….aún se le dificulta reconocer  sus fortalezas y compartirlas con los demás. No logra contar sus sentimientos e identificar las posibles causas de ellos</w:t>
        </w:r>
      </w:ins>
      <w:ins w:id="1122" w:author="cfayad" w:date="2013-03-12T02:50:00Z">
        <w:r w:rsidR="007548A7">
          <w:rPr>
            <w:rFonts w:ascii="Berlin Sans FB" w:hAnsi="Berlin Sans FB" w:cs="Calibri"/>
            <w:sz w:val="18"/>
            <w:szCs w:val="20"/>
          </w:rPr>
          <w:t>, e</w:t>
        </w:r>
      </w:ins>
      <w:ins w:id="1123" w:author="cfayad" w:date="2013-03-12T02:42:00Z">
        <w:r w:rsidRPr="002E7345">
          <w:rPr>
            <w:rFonts w:ascii="Berlin Sans FB" w:hAnsi="Berlin Sans FB" w:cs="Calibri"/>
            <w:sz w:val="18"/>
            <w:szCs w:val="20"/>
          </w:rPr>
          <w:t xml:space="preserve"> igualmente se le dificulta </w:t>
        </w:r>
        <w:r w:rsidRPr="002E7345">
          <w:rPr>
            <w:rFonts w:ascii="Berlin Sans FB" w:hAnsi="Berlin Sans FB"/>
            <w:sz w:val="18"/>
            <w:szCs w:val="20"/>
          </w:rPr>
          <w:t xml:space="preserve">reflexionar sobre sus faltas y buscar alternativas de solución. No logra asumir de manera independiente la organización ni el seguimiento de instrucciones en las diferentes actividades. Para </w:t>
        </w:r>
      </w:ins>
      <w:ins w:id="1124" w:author="cfayad" w:date="2013-03-12T02:51:00Z">
        <w:r w:rsidR="007548A7">
          <w:rPr>
            <w:rFonts w:ascii="Berlin Sans FB" w:hAnsi="Berlin Sans FB"/>
            <w:sz w:val="18"/>
            <w:szCs w:val="20"/>
          </w:rPr>
          <w:t>conseguir</w:t>
        </w:r>
      </w:ins>
      <w:ins w:id="1125" w:author="cfayad" w:date="2013-03-12T02:42:00Z">
        <w:r w:rsidRPr="002E7345">
          <w:rPr>
            <w:rFonts w:ascii="Berlin Sans FB" w:hAnsi="Berlin Sans FB"/>
            <w:sz w:val="18"/>
            <w:szCs w:val="20"/>
          </w:rPr>
          <w:t xml:space="preserve"> manejar el tiempo de manera </w:t>
        </w:r>
        <w:proofErr w:type="gramStart"/>
        <w:r w:rsidRPr="002E7345">
          <w:rPr>
            <w:rFonts w:ascii="Berlin Sans FB" w:hAnsi="Berlin Sans FB"/>
            <w:sz w:val="18"/>
            <w:szCs w:val="20"/>
          </w:rPr>
          <w:t>adecuada …</w:t>
        </w:r>
        <w:proofErr w:type="gramEnd"/>
        <w:r w:rsidRPr="002E7345">
          <w:rPr>
            <w:rFonts w:ascii="Berlin Sans FB" w:hAnsi="Berlin Sans FB"/>
            <w:sz w:val="18"/>
            <w:szCs w:val="20"/>
          </w:rPr>
          <w:t xml:space="preserve">…..requiere de continuo apoyo y motivación por parte del adulto. No logra cuidar de sus pertenencias  </w:t>
        </w:r>
      </w:ins>
      <w:ins w:id="1126" w:author="cfayad" w:date="2013-03-12T02:51:00Z">
        <w:r w:rsidR="007548A7">
          <w:rPr>
            <w:rFonts w:ascii="Berlin Sans FB" w:hAnsi="Berlin Sans FB"/>
            <w:sz w:val="18"/>
            <w:szCs w:val="20"/>
          </w:rPr>
          <w:t>ni</w:t>
        </w:r>
      </w:ins>
      <w:ins w:id="1127" w:author="cfayad" w:date="2013-03-12T02:42:00Z">
        <w:r w:rsidRPr="002E7345">
          <w:rPr>
            <w:rFonts w:ascii="Berlin Sans FB" w:hAnsi="Berlin Sans FB"/>
            <w:sz w:val="18"/>
            <w:szCs w:val="20"/>
          </w:rPr>
          <w:t xml:space="preserve"> cumplir con la entrega de las tareas en el tiempo asignado. Tiene dificultad para asumir y cumplir las </w:t>
        </w:r>
        <w:r w:rsidRPr="002E7345">
          <w:rPr>
            <w:rFonts w:ascii="Berlin Sans FB" w:hAnsi="Berlin Sans FB" w:cs="Calibri"/>
            <w:sz w:val="18"/>
            <w:szCs w:val="20"/>
          </w:rPr>
          <w:t>normas establecidas</w:t>
        </w:r>
      </w:ins>
      <w:ins w:id="1128" w:author="cfayad" w:date="2013-03-12T02:51:00Z">
        <w:r w:rsidR="007548A7">
          <w:rPr>
            <w:rFonts w:ascii="Berlin Sans FB" w:hAnsi="Berlin Sans FB" w:cs="Calibri"/>
            <w:sz w:val="18"/>
            <w:szCs w:val="20"/>
          </w:rPr>
          <w:t>,</w:t>
        </w:r>
      </w:ins>
      <w:ins w:id="1129" w:author="cfayad" w:date="2013-03-12T02:42:00Z">
        <w:r w:rsidRPr="002E7345">
          <w:rPr>
            <w:rFonts w:ascii="Berlin Sans FB" w:hAnsi="Berlin Sans FB" w:cs="Calibri"/>
            <w:sz w:val="18"/>
            <w:szCs w:val="20"/>
          </w:rPr>
          <w:t xml:space="preserve"> tanto en el aula como en salidas pedagógicas.</w:t>
        </w:r>
      </w:ins>
      <w:ins w:id="1130" w:author="cfayad" w:date="2013-03-12T02:51:00Z">
        <w:r w:rsidR="007548A7">
          <w:rPr>
            <w:rFonts w:ascii="Berlin Sans FB" w:hAnsi="Berlin Sans FB" w:cs="Calibri"/>
            <w:sz w:val="18"/>
            <w:szCs w:val="20"/>
          </w:rPr>
          <w:t xml:space="preserve"> </w:t>
        </w:r>
      </w:ins>
      <w:ins w:id="1131" w:author="cfayad" w:date="2013-03-12T02:42:00Z">
        <w:r w:rsidRPr="007548A7">
          <w:rPr>
            <w:rFonts w:ascii="Berlin Sans FB" w:hAnsi="Berlin Sans FB" w:cs="Calibri"/>
            <w:sz w:val="18"/>
            <w:szCs w:val="20"/>
          </w:rPr>
          <w:t>Se le dificulta encontrar solución a sus problemas.</w:t>
        </w:r>
        <w:r w:rsidR="007548A7">
          <w:rPr>
            <w:rFonts w:ascii="Berlin Sans FB" w:hAnsi="Berlin Sans FB" w:cs="Calibri"/>
            <w:sz w:val="18"/>
            <w:szCs w:val="20"/>
          </w:rPr>
          <w:t xml:space="preserve"> No logra tener en cuenta</w:t>
        </w:r>
        <w:r w:rsidRPr="002E7345">
          <w:rPr>
            <w:rFonts w:ascii="Berlin Sans FB" w:hAnsi="Berlin Sans FB" w:cs="Calibri"/>
            <w:sz w:val="18"/>
            <w:szCs w:val="20"/>
          </w:rPr>
          <w:t xml:space="preserve"> lavarse las manos antes y después</w:t>
        </w:r>
        <w:r w:rsidRPr="007548A7">
          <w:rPr>
            <w:rFonts w:ascii="Berlin Sans FB" w:hAnsi="Berlin Sans FB" w:cs="Calibri"/>
            <w:sz w:val="18"/>
            <w:szCs w:val="20"/>
          </w:rPr>
          <w:t xml:space="preserve"> de comer, mantener su presentación personal </w:t>
        </w:r>
      </w:ins>
      <w:ins w:id="1132" w:author="cfayad" w:date="2013-03-12T02:51:00Z">
        <w:r w:rsidR="007548A7">
          <w:rPr>
            <w:rFonts w:ascii="Berlin Sans FB" w:hAnsi="Berlin Sans FB" w:cs="Calibri"/>
            <w:sz w:val="18"/>
            <w:szCs w:val="20"/>
          </w:rPr>
          <w:t>ni</w:t>
        </w:r>
      </w:ins>
      <w:ins w:id="1133" w:author="cfayad" w:date="2013-03-12T02:42:00Z">
        <w:r w:rsidRPr="007548A7">
          <w:rPr>
            <w:rFonts w:ascii="Berlin Sans FB" w:hAnsi="Berlin Sans FB" w:cs="Calibri"/>
            <w:sz w:val="18"/>
            <w:szCs w:val="20"/>
          </w:rPr>
          <w:t xml:space="preserve"> conservar los buenos modales en la mesa. </w:t>
        </w:r>
        <w:r w:rsidRPr="002E7345">
          <w:rPr>
            <w:rFonts w:ascii="Berlin Sans FB" w:hAnsi="Berlin Sans FB"/>
            <w:sz w:val="18"/>
            <w:szCs w:val="16"/>
          </w:rPr>
          <w:t>Se le dificulta mantener una simetría corporal en todas las actividades gráficas</w:t>
        </w:r>
      </w:ins>
      <w:ins w:id="1134" w:author="cfayad" w:date="2013-03-12T02:51:00Z">
        <w:r w:rsidR="007548A7">
          <w:rPr>
            <w:rFonts w:ascii="Berlin Sans FB" w:hAnsi="Berlin Sans FB"/>
            <w:sz w:val="18"/>
            <w:szCs w:val="16"/>
          </w:rPr>
          <w:t>.</w:t>
        </w:r>
      </w:ins>
      <w:ins w:id="1135" w:author="cfayad" w:date="2013-03-12T02:42:00Z">
        <w:r w:rsidRPr="002E7345">
          <w:rPr>
            <w:rFonts w:ascii="Berlin Sans FB" w:hAnsi="Berlin Sans FB"/>
            <w:sz w:val="18"/>
            <w:szCs w:val="16"/>
          </w:rPr>
          <w:t xml:space="preserve"> </w:t>
        </w:r>
      </w:ins>
      <w:ins w:id="1136" w:author="cfayad" w:date="2013-03-12T02:52:00Z">
        <w:r w:rsidR="007548A7">
          <w:rPr>
            <w:rFonts w:ascii="Berlin Sans FB" w:hAnsi="Berlin Sans FB"/>
            <w:sz w:val="18"/>
            <w:szCs w:val="16"/>
          </w:rPr>
          <w:t>Muestra</w:t>
        </w:r>
      </w:ins>
      <w:ins w:id="1137" w:author="cfayad" w:date="2013-03-12T02:42:00Z">
        <w:r w:rsidRPr="002E7345">
          <w:rPr>
            <w:rFonts w:ascii="Berlin Sans FB" w:hAnsi="Berlin Sans FB"/>
            <w:sz w:val="18"/>
            <w:szCs w:val="16"/>
          </w:rPr>
          <w:t xml:space="preserve"> dificulta</w:t>
        </w:r>
      </w:ins>
      <w:ins w:id="1138" w:author="cfayad" w:date="2013-03-12T02:52:00Z">
        <w:r w:rsidR="007548A7">
          <w:rPr>
            <w:rFonts w:ascii="Berlin Sans FB" w:hAnsi="Berlin Sans FB"/>
            <w:sz w:val="18"/>
            <w:szCs w:val="16"/>
          </w:rPr>
          <w:t>d para</w:t>
        </w:r>
      </w:ins>
      <w:ins w:id="1139" w:author="cfayad" w:date="2013-03-12T02:42:00Z">
        <w:r w:rsidRPr="002E7345">
          <w:rPr>
            <w:rFonts w:ascii="Berlin Sans FB" w:hAnsi="Berlin Sans FB"/>
            <w:sz w:val="18"/>
            <w:szCs w:val="16"/>
          </w:rPr>
          <w:t xml:space="preserve"> hacer los apoyos de ambos antebrazos y la ubicación de la hoja</w:t>
        </w:r>
      </w:ins>
      <w:ins w:id="1140" w:author="cfayad" w:date="2013-03-12T02:52:00Z">
        <w:r w:rsidR="007548A7">
          <w:rPr>
            <w:rFonts w:ascii="Berlin Sans FB" w:hAnsi="Berlin Sans FB"/>
            <w:sz w:val="18"/>
            <w:szCs w:val="16"/>
          </w:rPr>
          <w:t xml:space="preserve"> de papel.</w:t>
        </w:r>
      </w:ins>
      <w:ins w:id="1141" w:author="cfayad" w:date="2013-03-12T02:42:00Z">
        <w:r w:rsidRPr="002E7345">
          <w:rPr>
            <w:rFonts w:ascii="Berlin Sans FB" w:hAnsi="Berlin Sans FB"/>
            <w:sz w:val="18"/>
            <w:szCs w:val="16"/>
          </w:rPr>
          <w:t xml:space="preserve"> Se le dificulta mantener la pinza trípode en todas las actividades gráficas</w:t>
        </w:r>
      </w:ins>
      <w:ins w:id="1142" w:author="cfayad" w:date="2013-03-12T02:52:00Z">
        <w:r w:rsidR="007548A7">
          <w:rPr>
            <w:rFonts w:ascii="Berlin Sans FB" w:hAnsi="Berlin Sans FB"/>
            <w:sz w:val="18"/>
            <w:szCs w:val="16"/>
          </w:rPr>
          <w:t>.</w:t>
        </w:r>
      </w:ins>
      <w:ins w:id="1143" w:author="cfayad" w:date="2013-03-12T02:42:00Z">
        <w:r w:rsidRPr="002E7345">
          <w:rPr>
            <w:rFonts w:ascii="Berlin Sans FB" w:hAnsi="Berlin Sans FB"/>
            <w:sz w:val="18"/>
            <w:szCs w:val="16"/>
          </w:rPr>
          <w:t xml:space="preserve"> </w:t>
        </w:r>
      </w:ins>
      <w:ins w:id="1144" w:author="cfayad" w:date="2013-03-12T02:52:00Z">
        <w:r w:rsidR="007548A7">
          <w:rPr>
            <w:rFonts w:ascii="Berlin Sans FB" w:hAnsi="Berlin Sans FB"/>
            <w:sz w:val="18"/>
            <w:szCs w:val="16"/>
          </w:rPr>
          <w:t>Le es difícil</w:t>
        </w:r>
      </w:ins>
      <w:ins w:id="1145" w:author="cfayad" w:date="2013-03-12T02:42:00Z">
        <w:r w:rsidRPr="002E7345">
          <w:rPr>
            <w:rFonts w:ascii="Berlin Sans FB" w:hAnsi="Berlin Sans FB"/>
            <w:sz w:val="18"/>
            <w:szCs w:val="16"/>
          </w:rPr>
          <w:t xml:space="preserve"> adecua</w:t>
        </w:r>
      </w:ins>
      <w:ins w:id="1146" w:author="cfayad" w:date="2013-03-12T02:52:00Z">
        <w:r w:rsidR="007548A7">
          <w:rPr>
            <w:rFonts w:ascii="Berlin Sans FB" w:hAnsi="Berlin Sans FB"/>
            <w:sz w:val="18"/>
            <w:szCs w:val="16"/>
          </w:rPr>
          <w:t>r</w:t>
        </w:r>
      </w:ins>
      <w:ins w:id="1147" w:author="cfayad" w:date="2013-03-12T02:42:00Z">
        <w:r w:rsidRPr="002E7345">
          <w:rPr>
            <w:rFonts w:ascii="Berlin Sans FB" w:hAnsi="Berlin Sans FB"/>
            <w:sz w:val="18"/>
            <w:szCs w:val="16"/>
          </w:rPr>
          <w:t xml:space="preserve"> el tamaño de la letra de acuerdo al renglón</w:t>
        </w:r>
      </w:ins>
      <w:ins w:id="1148" w:author="cfayad" w:date="2013-03-12T02:52:00Z">
        <w:r w:rsidR="007548A7">
          <w:rPr>
            <w:rFonts w:ascii="Berlin Sans FB" w:hAnsi="Berlin Sans FB"/>
            <w:sz w:val="18"/>
            <w:szCs w:val="16"/>
          </w:rPr>
          <w:t>.</w:t>
        </w:r>
      </w:ins>
      <w:ins w:id="1149" w:author="cfayad" w:date="2013-03-12T02:42:00Z">
        <w:r w:rsidRPr="002E7345">
          <w:rPr>
            <w:rFonts w:ascii="Berlin Sans FB" w:hAnsi="Berlin Sans FB"/>
            <w:sz w:val="18"/>
            <w:szCs w:val="16"/>
          </w:rPr>
          <w:t xml:space="preserve"> Se le dificulta realizar el trazo de las letras en la escritura de su nombre y mantener la direccionalidad</w:t>
        </w:r>
      </w:ins>
      <w:ins w:id="1150" w:author="cfayad" w:date="2013-03-12T02:52:00Z">
        <w:r w:rsidR="007548A7">
          <w:rPr>
            <w:rFonts w:ascii="Berlin Sans FB" w:hAnsi="Berlin Sans FB"/>
            <w:sz w:val="18"/>
            <w:szCs w:val="16"/>
          </w:rPr>
          <w:t>.</w:t>
        </w:r>
      </w:ins>
      <w:ins w:id="1151" w:author="cfayad" w:date="2013-03-12T02:42:00Z">
        <w:r w:rsidR="007548A7">
          <w:rPr>
            <w:rFonts w:ascii="Berlin Sans FB" w:hAnsi="Berlin Sans FB"/>
            <w:sz w:val="18"/>
            <w:szCs w:val="16"/>
          </w:rPr>
          <w:t xml:space="preserve"> </w:t>
        </w:r>
      </w:ins>
      <w:ins w:id="1152" w:author="cfayad" w:date="2013-03-12T02:52:00Z">
        <w:r w:rsidR="007548A7">
          <w:rPr>
            <w:rFonts w:ascii="Berlin Sans FB" w:hAnsi="Berlin Sans FB"/>
            <w:sz w:val="18"/>
            <w:szCs w:val="16"/>
          </w:rPr>
          <w:t>C</w:t>
        </w:r>
      </w:ins>
      <w:ins w:id="1153" w:author="cfayad" w:date="2013-03-12T02:42:00Z">
        <w:r w:rsidRPr="002E7345">
          <w:rPr>
            <w:rFonts w:ascii="Berlin Sans FB" w:hAnsi="Berlin Sans FB"/>
            <w:sz w:val="18"/>
            <w:szCs w:val="16"/>
          </w:rPr>
          <w:t xml:space="preserve">asi siempre </w:t>
        </w:r>
      </w:ins>
      <w:ins w:id="1154" w:author="cfayad" w:date="2013-03-12T02:53:00Z">
        <w:r w:rsidR="007548A7">
          <w:rPr>
            <w:rFonts w:ascii="Berlin Sans FB" w:hAnsi="Berlin Sans FB"/>
            <w:sz w:val="18"/>
            <w:szCs w:val="16"/>
          </w:rPr>
          <w:t xml:space="preserve">tiene dificultad para estabilizar </w:t>
        </w:r>
      </w:ins>
      <w:ins w:id="1155" w:author="cfayad" w:date="2013-03-12T02:42:00Z">
        <w:r w:rsidRPr="002E7345">
          <w:rPr>
            <w:rFonts w:ascii="Berlin Sans FB" w:hAnsi="Berlin Sans FB"/>
            <w:sz w:val="18"/>
            <w:szCs w:val="16"/>
          </w:rPr>
          <w:t>la hoja de frente</w:t>
        </w:r>
      </w:ins>
      <w:ins w:id="1156" w:author="cfayad" w:date="2013-03-12T02:53:00Z">
        <w:r w:rsidR="007548A7">
          <w:rPr>
            <w:rFonts w:ascii="Berlin Sans FB" w:hAnsi="Berlin Sans FB"/>
            <w:sz w:val="18"/>
            <w:szCs w:val="16"/>
          </w:rPr>
          <w:t>,</w:t>
        </w:r>
      </w:ins>
      <w:ins w:id="1157" w:author="cfayad" w:date="2013-03-12T02:42:00Z">
        <w:r w:rsidRPr="002E7345">
          <w:rPr>
            <w:rFonts w:ascii="Berlin Sans FB" w:hAnsi="Berlin Sans FB"/>
            <w:sz w:val="18"/>
            <w:szCs w:val="16"/>
          </w:rPr>
          <w:t xml:space="preserve"> tanto para escribir como para pintar</w:t>
        </w:r>
      </w:ins>
      <w:ins w:id="1158" w:author="cfayad" w:date="2013-03-12T02:53:00Z">
        <w:r w:rsidR="007548A7">
          <w:rPr>
            <w:rFonts w:ascii="Berlin Sans FB" w:hAnsi="Berlin Sans FB"/>
            <w:sz w:val="18"/>
            <w:szCs w:val="16"/>
          </w:rPr>
          <w:t>,</w:t>
        </w:r>
      </w:ins>
      <w:ins w:id="1159" w:author="cfayad" w:date="2013-03-12T02:42:00Z">
        <w:r w:rsidRPr="002E7345">
          <w:rPr>
            <w:rFonts w:ascii="Berlin Sans FB" w:hAnsi="Berlin Sans FB"/>
            <w:sz w:val="18"/>
            <w:szCs w:val="16"/>
          </w:rPr>
          <w:t xml:space="preserve"> manteniendo firme el miembro contrario.</w:t>
        </w:r>
        <w:r w:rsidRPr="007548A7">
          <w:rPr>
            <w:rFonts w:ascii="Berlin Sans FB" w:hAnsi="Berlin Sans FB" w:cs="Calibri"/>
            <w:sz w:val="18"/>
            <w:szCs w:val="20"/>
          </w:rPr>
          <w:t xml:space="preserve"> No logra seguir </w:t>
        </w:r>
        <w:r w:rsidRPr="002E7345">
          <w:rPr>
            <w:rFonts w:ascii="Berlin Sans FB" w:hAnsi="Berlin Sans FB" w:cs="Calibri"/>
            <w:sz w:val="18"/>
            <w:szCs w:val="20"/>
          </w:rPr>
          <w:t xml:space="preserve"> las reglas todo el tiempo</w:t>
        </w:r>
      </w:ins>
      <w:ins w:id="1160" w:author="cfayad" w:date="2013-03-12T02:53:00Z">
        <w:r w:rsidR="007548A7">
          <w:rPr>
            <w:rFonts w:ascii="Berlin Sans FB" w:hAnsi="Berlin Sans FB" w:cs="Calibri"/>
            <w:sz w:val="18"/>
            <w:szCs w:val="20"/>
          </w:rPr>
          <w:t>.</w:t>
        </w:r>
      </w:ins>
      <w:ins w:id="1161" w:author="cfayad" w:date="2013-03-12T02:42:00Z">
        <w:r w:rsidRPr="002E7345">
          <w:rPr>
            <w:rFonts w:ascii="Berlin Sans FB" w:hAnsi="Berlin Sans FB" w:cs="Calibri"/>
            <w:sz w:val="18"/>
            <w:szCs w:val="20"/>
          </w:rPr>
          <w:t xml:space="preserve"> No logra</w:t>
        </w:r>
        <w:r w:rsidRPr="007548A7">
          <w:rPr>
            <w:rFonts w:ascii="Berlin Sans FB" w:hAnsi="Berlin Sans FB" w:cs="Calibri"/>
            <w:sz w:val="18"/>
            <w:szCs w:val="20"/>
          </w:rPr>
          <w:t xml:space="preserve"> compartir momentos de juego con sus compañeros mostrándose respetuoso y amigable</w:t>
        </w:r>
        <w:r w:rsidRPr="007548A7">
          <w:rPr>
            <w:rFonts w:ascii="Berlin Sans FB" w:hAnsi="Berlin Sans FB"/>
            <w:sz w:val="18"/>
            <w:szCs w:val="20"/>
          </w:rPr>
          <w:t>.</w:t>
        </w:r>
      </w:ins>
      <w:bookmarkStart w:id="1162" w:name="_GoBack"/>
      <w:bookmarkEnd w:id="1162"/>
    </w:p>
    <w:sectPr w:rsidR="003B460D" w:rsidRPr="007548A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25" w:author="cfayad" w:date="2013-03-12T02:53:00Z" w:initials="c">
    <w:p w:rsidR="00406629" w:rsidRPr="00406629" w:rsidRDefault="00406629">
      <w:pPr>
        <w:pStyle w:val="Textocomentario"/>
        <w:rPr>
          <w:lang w:val="es-CO"/>
        </w:rPr>
      </w:pPr>
      <w:r>
        <w:rPr>
          <w:rStyle w:val="Refdecomentario"/>
        </w:rPr>
        <w:annotationRef/>
      </w:r>
      <w:r w:rsidRPr="00406629">
        <w:rPr>
          <w:lang w:val="es-CO"/>
        </w:rPr>
        <w:t>No es que haya nada malo con la palabra “estudiantes”, pero creo que la palabra “niños” es m</w:t>
      </w:r>
      <w:r>
        <w:rPr>
          <w:lang w:val="es-CO"/>
        </w:rPr>
        <w:t>ás amigable para los padres de estos chicos pequeños, especialmente al comienzo de un comentario.</w:t>
      </w:r>
    </w:p>
  </w:comment>
  <w:comment w:id="539" w:author="cfayad" w:date="2013-03-12T02:53:00Z" w:initials="c">
    <w:p w:rsidR="00406629" w:rsidRPr="00406629" w:rsidRDefault="00406629">
      <w:pPr>
        <w:pStyle w:val="Textocomentario"/>
        <w:rPr>
          <w:lang w:val="es-CO"/>
        </w:rPr>
      </w:pPr>
      <w:r>
        <w:rPr>
          <w:rStyle w:val="Refdecomentario"/>
        </w:rPr>
        <w:annotationRef/>
      </w:r>
      <w:r w:rsidRPr="00406629">
        <w:rPr>
          <w:lang w:val="es-CO"/>
        </w:rPr>
        <w:t>“propuesta” y “este periodo”</w:t>
      </w:r>
    </w:p>
  </w:comment>
  <w:comment w:id="744" w:author="cfayad" w:date="2013-03-12T02:53:00Z" w:initials="c">
    <w:p w:rsidR="00DC37CE" w:rsidRPr="00DC37CE" w:rsidRDefault="00DC37CE">
      <w:pPr>
        <w:pStyle w:val="Textocomentario"/>
        <w:rPr>
          <w:lang w:val="es-CO"/>
        </w:rPr>
      </w:pPr>
      <w:r>
        <w:rPr>
          <w:rStyle w:val="Refdecomentario"/>
        </w:rPr>
        <w:annotationRef/>
      </w:r>
      <w:r w:rsidRPr="00DC37CE">
        <w:rPr>
          <w:lang w:val="es-CO"/>
        </w:rPr>
        <w:t xml:space="preserve">ATENCIÓN, PROFES DE KINDER: ESTE NIVEL DE DESEMPEÑO NO SIGNIFICA MEDIOCRE NI REGULAR. </w:t>
      </w:r>
      <w:r>
        <w:rPr>
          <w:lang w:val="es-CO"/>
        </w:rPr>
        <w:t xml:space="preserve">POR LO TANTO, NO PUEDE CORRESPONDER AL ALCANCE DE </w:t>
      </w:r>
      <w:r w:rsidR="00325404">
        <w:rPr>
          <w:lang w:val="es-CO"/>
        </w:rPr>
        <w:t>“</w:t>
      </w:r>
      <w:r>
        <w:rPr>
          <w:lang w:val="es-CO"/>
        </w:rPr>
        <w:t>ALGUNOS</w:t>
      </w:r>
      <w:r w:rsidR="00325404">
        <w:rPr>
          <w:lang w:val="es-CO"/>
        </w:rPr>
        <w:t>”</w:t>
      </w:r>
      <w:r>
        <w:rPr>
          <w:lang w:val="es-CO"/>
        </w:rPr>
        <w:t xml:space="preserve"> DE LOS </w:t>
      </w:r>
      <w:r w:rsidR="00CD64E4">
        <w:rPr>
          <w:lang w:val="es-CO"/>
        </w:rPr>
        <w:t xml:space="preserve">LOGROS, SINO DE </w:t>
      </w:r>
      <w:r w:rsidR="00CD64E4" w:rsidRPr="00325404">
        <w:rPr>
          <w:u w:val="single"/>
          <w:lang w:val="es-CO"/>
        </w:rPr>
        <w:t>LA MAYO</w:t>
      </w:r>
      <w:r w:rsidRPr="00325404">
        <w:rPr>
          <w:u w:val="single"/>
          <w:lang w:val="es-CO"/>
        </w:rPr>
        <w:t>RÍA</w:t>
      </w:r>
      <w:r>
        <w:rPr>
          <w:lang w:val="es-CO"/>
        </w:rPr>
        <w:t xml:space="preserve"> DE ELLOS. OJO, QUE LLEVAMOS 8 AÑOS CON LA MISMA </w:t>
      </w:r>
      <w:r w:rsidR="00325404">
        <w:rPr>
          <w:lang w:val="es-CO"/>
        </w:rPr>
        <w:t>MATRIZ</w:t>
      </w:r>
      <w:r>
        <w:rPr>
          <w:lang w:val="es-CO"/>
        </w:rPr>
        <w:t xml:space="preserve"> HOLÍSTICA, QUE NO ES SIMÉTRICA. ME PREOCUPA QUE NO LO TENGAMOS CLARO TODAVÍA.</w:t>
      </w:r>
    </w:p>
  </w:comment>
  <w:comment w:id="780" w:author="cfayad" w:date="2013-03-12T02:53:00Z" w:initials="c">
    <w:p w:rsidR="002E7B66" w:rsidRPr="002E7B66" w:rsidRDefault="002E7B66">
      <w:pPr>
        <w:pStyle w:val="Textocomentario"/>
        <w:rPr>
          <w:lang w:val="es-CO"/>
        </w:rPr>
      </w:pPr>
      <w:r>
        <w:rPr>
          <w:rStyle w:val="Refdecomentario"/>
        </w:rPr>
        <w:annotationRef/>
      </w:r>
      <w:r w:rsidRPr="002E7B66">
        <w:rPr>
          <w:lang w:val="es-CO"/>
        </w:rPr>
        <w:t xml:space="preserve">VER COMENTARIO C3. LLEVAMOS AÑOS DICIENDO QUE SI UN NIÑO NO PUEDE HACERLO </w:t>
      </w:r>
      <w:r w:rsidRPr="00325404">
        <w:rPr>
          <w:u w:val="single"/>
          <w:lang w:val="es-CO"/>
        </w:rPr>
        <w:t>POR SÍ SOLO</w:t>
      </w:r>
      <w:r>
        <w:rPr>
          <w:lang w:val="es-CO"/>
        </w:rPr>
        <w:t xml:space="preserve"> EN UNA SITUACIÓN EVALUATIVA, ENTONCES </w:t>
      </w:r>
      <w:r w:rsidR="00325404">
        <w:rPr>
          <w:lang w:val="es-CO"/>
        </w:rPr>
        <w:t xml:space="preserve">ES QUE </w:t>
      </w:r>
      <w:r>
        <w:rPr>
          <w:lang w:val="es-CO"/>
        </w:rPr>
        <w:t>NO HA ALCANZADO EL LOGRO. HEMOS DICHO MUCHAS VECES QUE EL MAESTRO ESTÁ PARA APOYAR AL NIÑO, PERO QUE HAY QUE ‘SOLTARLO’ PARA EVALUARLO</w:t>
      </w:r>
      <w:r w:rsidR="00325404">
        <w:rPr>
          <w:lang w:val="es-CO"/>
        </w:rPr>
        <w:t>,</w:t>
      </w:r>
      <w:r>
        <w:rPr>
          <w:lang w:val="es-CO"/>
        </w:rPr>
        <w:t xml:space="preserve"> QUE SI UNO TODAVÍA NECESITA LAS RUEDITAS LATERALES, NO SE PUEDE DECIR QUE YA SABE MONTAR BICICLETA, ETC</w:t>
      </w:r>
      <w:r w:rsidR="00CD64E4">
        <w:rPr>
          <w:lang w:val="es-CO"/>
        </w:rPr>
        <w:t>, ETC, ETC</w:t>
      </w:r>
      <w:r>
        <w:rPr>
          <w:lang w:val="es-CO"/>
        </w:rPr>
        <w:t>. ME PREOCUPA ESTA FALTA DE CLARIDAD.</w:t>
      </w:r>
    </w:p>
  </w:comment>
  <w:comment w:id="819" w:author="cfayad" w:date="2013-03-12T02:53:00Z" w:initials="c">
    <w:p w:rsidR="002E7B66" w:rsidRPr="002E7B66" w:rsidRDefault="002E7B66">
      <w:pPr>
        <w:pStyle w:val="Textocomentario"/>
        <w:rPr>
          <w:lang w:val="es-CO"/>
        </w:rPr>
      </w:pPr>
      <w:r>
        <w:rPr>
          <w:rStyle w:val="Refdecomentario"/>
        </w:rPr>
        <w:annotationRef/>
      </w:r>
      <w:r w:rsidRPr="002E7B66">
        <w:rPr>
          <w:lang w:val="es-CO"/>
        </w:rPr>
        <w:t xml:space="preserve">En la misma tónica de mis comentarios anteriores, </w:t>
      </w:r>
      <w:r w:rsidR="00C72772">
        <w:rPr>
          <w:lang w:val="es-CO"/>
        </w:rPr>
        <w:t>observo</w:t>
      </w:r>
      <w:r w:rsidRPr="002E7B66">
        <w:rPr>
          <w:lang w:val="es-CO"/>
        </w:rPr>
        <w:t xml:space="preserve"> </w:t>
      </w:r>
      <w:r>
        <w:rPr>
          <w:lang w:val="es-CO"/>
        </w:rPr>
        <w:t>que concluyen tres distintos</w:t>
      </w:r>
      <w:r w:rsidRPr="002E7B66">
        <w:rPr>
          <w:lang w:val="es-CO"/>
        </w:rPr>
        <w:t xml:space="preserve"> desempeños</w:t>
      </w:r>
      <w:r>
        <w:rPr>
          <w:lang w:val="es-CO"/>
        </w:rPr>
        <w:t xml:space="preserve"> con la misma frase, celebrando de la misma manera los avances y felicitando por los logros</w:t>
      </w:r>
      <w:r w:rsidR="00C72772">
        <w:rPr>
          <w:lang w:val="es-CO"/>
        </w:rPr>
        <w:t>…</w:t>
      </w:r>
    </w:p>
  </w:comment>
  <w:comment w:id="854" w:author="cfayad" w:date="2013-03-12T02:53:00Z" w:initials="c">
    <w:p w:rsidR="00C72772" w:rsidRDefault="00C72772">
      <w:pPr>
        <w:pStyle w:val="Textocomentario"/>
      </w:pPr>
      <w:r>
        <w:rPr>
          <w:rStyle w:val="Refdecomentario"/>
        </w:rPr>
        <w:annotationRef/>
      </w:r>
      <w:proofErr w:type="spellStart"/>
      <w:r>
        <w:t>Redundante</w:t>
      </w:r>
      <w:proofErr w:type="spellEnd"/>
      <w:r>
        <w:t>.</w:t>
      </w:r>
    </w:p>
  </w:comment>
  <w:comment w:id="872" w:author="cfayad" w:date="2013-03-12T02:53:00Z" w:initials="c">
    <w:p w:rsidR="00C72772" w:rsidRDefault="00C72772">
      <w:pPr>
        <w:pStyle w:val="Textocomentario"/>
      </w:pPr>
      <w:r>
        <w:rPr>
          <w:rStyle w:val="Refdecomentario"/>
        </w:rPr>
        <w:annotationRef/>
      </w:r>
      <w:r>
        <w:t>OJO CON LA ORTOGRAFÍA…</w:t>
      </w:r>
    </w:p>
  </w:comment>
  <w:comment w:id="889" w:author="cfayad" w:date="2013-03-12T02:53:00Z" w:initials="c">
    <w:p w:rsidR="00971023" w:rsidRPr="00971023" w:rsidRDefault="00971023">
      <w:pPr>
        <w:pStyle w:val="Textocomentario"/>
        <w:rPr>
          <w:lang w:val="es-CO"/>
        </w:rPr>
      </w:pPr>
      <w:r>
        <w:rPr>
          <w:rStyle w:val="Refdecomentario"/>
        </w:rPr>
        <w:annotationRef/>
      </w:r>
      <w:r w:rsidRPr="00971023">
        <w:rPr>
          <w:lang w:val="es-CO"/>
        </w:rPr>
        <w:t>Pregunta: ¿Qué le</w:t>
      </w:r>
      <w:r w:rsidR="00C325F8">
        <w:rPr>
          <w:lang w:val="es-CO"/>
        </w:rPr>
        <w:t>s</w:t>
      </w:r>
      <w:r w:rsidRPr="00971023">
        <w:rPr>
          <w:lang w:val="es-CO"/>
        </w:rPr>
        <w:t xml:space="preserve"> recomendaríamos a unos padres que no sepan ingl</w:t>
      </w:r>
      <w:r>
        <w:rPr>
          <w:lang w:val="es-CO"/>
        </w:rPr>
        <w:t xml:space="preserve">és? </w:t>
      </w:r>
      <w:r w:rsidRPr="00971023">
        <w:rPr>
          <w:lang w:val="es-CO"/>
        </w:rPr>
        <w:sym w:font="Wingdings" w:char="F04A"/>
      </w:r>
    </w:p>
  </w:comment>
  <w:comment w:id="904" w:author="cfayad" w:date="2013-03-12T02:53:00Z" w:initials="c">
    <w:p w:rsidR="00971023" w:rsidRPr="00971023" w:rsidRDefault="00971023">
      <w:pPr>
        <w:pStyle w:val="Textocomentario"/>
        <w:rPr>
          <w:lang w:val="es-CO"/>
        </w:rPr>
      </w:pPr>
      <w:r>
        <w:rPr>
          <w:rStyle w:val="Refdecomentario"/>
        </w:rPr>
        <w:annotationRef/>
      </w:r>
      <w:r w:rsidRPr="00971023">
        <w:rPr>
          <w:lang w:val="es-CO"/>
        </w:rPr>
        <w:t>BIEN. AQUÍ SÍ APLICA ESTE COMENTARIO, EN UN NIÑO DE DESEMPEÑO BAJO</w:t>
      </w:r>
      <w:r>
        <w:rPr>
          <w:lang w:val="es-CO"/>
        </w:rPr>
        <w:t>.</w:t>
      </w:r>
    </w:p>
  </w:comment>
  <w:comment w:id="918" w:author="cfayad" w:date="2013-03-12T02:53:00Z" w:initials="c">
    <w:p w:rsidR="003A48CB" w:rsidRPr="003A48CB" w:rsidRDefault="003A48CB">
      <w:pPr>
        <w:pStyle w:val="Textocomentario"/>
        <w:rPr>
          <w:lang w:val="es-CO"/>
        </w:rPr>
      </w:pPr>
      <w:r>
        <w:rPr>
          <w:rStyle w:val="Refdecomentario"/>
        </w:rPr>
        <w:annotationRef/>
      </w:r>
      <w:r w:rsidRPr="003A48CB">
        <w:rPr>
          <w:lang w:val="es-CO"/>
        </w:rPr>
        <w:t xml:space="preserve">Esto no es un </w:t>
      </w:r>
      <w:r w:rsidR="00BF7D88">
        <w:rPr>
          <w:lang w:val="es-CO"/>
        </w:rPr>
        <w:t>m</w:t>
      </w:r>
      <w:r w:rsidRPr="003A48CB">
        <w:rPr>
          <w:lang w:val="es-CO"/>
        </w:rPr>
        <w:t xml:space="preserve">ensaje para un niño de 5 </w:t>
      </w:r>
      <w:r w:rsidR="00BF7D88">
        <w:rPr>
          <w:lang w:val="es-CO"/>
        </w:rPr>
        <w:t>ó 6 años. E</w:t>
      </w:r>
      <w:r>
        <w:rPr>
          <w:lang w:val="es-CO"/>
        </w:rPr>
        <w:t>s para los padres, de adulto a adulto</w:t>
      </w:r>
      <w:r w:rsidR="00325404">
        <w:rPr>
          <w:lang w:val="es-CO"/>
        </w:rPr>
        <w:t>, puesto</w:t>
      </w:r>
      <w:r w:rsidR="00BF7D88">
        <w:rPr>
          <w:lang w:val="es-CO"/>
        </w:rPr>
        <w:t xml:space="preserve"> que el que ese acompañamiento se dé, no depende del niño</w:t>
      </w:r>
      <w:r>
        <w:rPr>
          <w:lang w:val="es-CO"/>
        </w:rPr>
        <w:t>.</w:t>
      </w:r>
      <w:r w:rsidR="00BF7D88">
        <w:rPr>
          <w:lang w:val="es-CO"/>
        </w:rPr>
        <w:t xml:space="preserve"> Para el </w:t>
      </w:r>
      <w:r w:rsidR="00C325F8">
        <w:rPr>
          <w:lang w:val="es-CO"/>
        </w:rPr>
        <w:t>niño</w:t>
      </w:r>
      <w:r w:rsidR="00BF7D88">
        <w:rPr>
          <w:lang w:val="es-CO"/>
        </w:rPr>
        <w:t xml:space="preserve"> el mensaje debe ser solamente de aliento a que se esfuerce, y de fe en sus capacidades.</w:t>
      </w:r>
    </w:p>
  </w:comment>
  <w:comment w:id="972" w:author="cfayad" w:date="2013-03-12T02:53:00Z" w:initials="c">
    <w:p w:rsidR="00325404" w:rsidRPr="00325404" w:rsidRDefault="00325404">
      <w:pPr>
        <w:pStyle w:val="Textocomentario"/>
        <w:rPr>
          <w:lang w:val="es-CO"/>
        </w:rPr>
      </w:pPr>
      <w:r>
        <w:rPr>
          <w:rStyle w:val="Refdecomentario"/>
        </w:rPr>
        <w:annotationRef/>
      </w:r>
      <w:r w:rsidRPr="00325404">
        <w:rPr>
          <w:lang w:val="es-CO"/>
        </w:rPr>
        <w:t xml:space="preserve">Muy bien escrito </w:t>
      </w:r>
      <w:r>
        <w:rPr>
          <w:lang w:val="es-CO"/>
        </w:rPr>
        <w:t xml:space="preserve">todo </w:t>
      </w:r>
      <w:r w:rsidRPr="00325404">
        <w:rPr>
          <w:lang w:val="es-CO"/>
        </w:rPr>
        <w:t xml:space="preserve">este </w:t>
      </w:r>
      <w:r>
        <w:rPr>
          <w:lang w:val="es-CO"/>
        </w:rPr>
        <w:t>comentario global de PSE</w:t>
      </w:r>
      <w:r w:rsidRPr="00325404">
        <w:rPr>
          <w:lang w:val="es-CO"/>
        </w:rPr>
        <w:t>. ¡FELICITACIONES!</w:t>
      </w:r>
    </w:p>
  </w:comment>
  <w:comment w:id="1108" w:author="cfayad" w:date="2013-03-12T02:53:00Z" w:initials="c">
    <w:p w:rsidR="007548A7" w:rsidRPr="007548A7" w:rsidRDefault="007548A7">
      <w:pPr>
        <w:pStyle w:val="Textocomentario"/>
        <w:rPr>
          <w:lang w:val="es-CO"/>
        </w:rPr>
      </w:pPr>
      <w:r>
        <w:rPr>
          <w:rStyle w:val="Refdecomentario"/>
        </w:rPr>
        <w:annotationRef/>
      </w:r>
      <w:r w:rsidRPr="007548A7">
        <w:rPr>
          <w:lang w:val="es-CO"/>
        </w:rPr>
        <w:t>Si esto es así, no podr</w:t>
      </w:r>
      <w:r>
        <w:rPr>
          <w:lang w:val="es-CO"/>
        </w:rPr>
        <w:t>ía ser un desempeño medio, porque querría decir que esperamos que a los niños de Kinder haya que estarles recordando constantemente las reglas. ¿Es así? ¿O nuestra expectativa es más alta?</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CBF"/>
    <w:rsid w:val="000C0C72"/>
    <w:rsid w:val="000F17E8"/>
    <w:rsid w:val="002025D3"/>
    <w:rsid w:val="00213CBF"/>
    <w:rsid w:val="00230645"/>
    <w:rsid w:val="002E7B66"/>
    <w:rsid w:val="00325404"/>
    <w:rsid w:val="003A48CB"/>
    <w:rsid w:val="003B460D"/>
    <w:rsid w:val="003E0875"/>
    <w:rsid w:val="00406629"/>
    <w:rsid w:val="00460164"/>
    <w:rsid w:val="007366AE"/>
    <w:rsid w:val="007548A7"/>
    <w:rsid w:val="00943716"/>
    <w:rsid w:val="00971023"/>
    <w:rsid w:val="009B5D15"/>
    <w:rsid w:val="00A11952"/>
    <w:rsid w:val="00A52594"/>
    <w:rsid w:val="00A71031"/>
    <w:rsid w:val="00AA1F28"/>
    <w:rsid w:val="00AC05D8"/>
    <w:rsid w:val="00B37DFE"/>
    <w:rsid w:val="00B62D9D"/>
    <w:rsid w:val="00BA1E85"/>
    <w:rsid w:val="00BB2A31"/>
    <w:rsid w:val="00BD1202"/>
    <w:rsid w:val="00BF7D88"/>
    <w:rsid w:val="00C325F8"/>
    <w:rsid w:val="00C4695C"/>
    <w:rsid w:val="00C72772"/>
    <w:rsid w:val="00C92F09"/>
    <w:rsid w:val="00CD64E4"/>
    <w:rsid w:val="00D806FD"/>
    <w:rsid w:val="00DC37CE"/>
    <w:rsid w:val="00E24626"/>
    <w:rsid w:val="00F1420A"/>
    <w:rsid w:val="00FB3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62D9D"/>
    <w:pPr>
      <w:keepNext/>
      <w:keepLines/>
      <w:spacing w:before="480" w:after="0"/>
      <w:outlineLvl w:val="0"/>
    </w:pPr>
    <w:rPr>
      <w:rFonts w:asciiTheme="majorHAnsi" w:eastAsiaTheme="majorEastAsia" w:hAnsiTheme="majorHAnsi" w:cstheme="majorBidi"/>
      <w:b/>
      <w:bCs/>
      <w:color w:val="365F91" w:themeColor="accent1" w:themeShade="BF"/>
      <w:sz w:val="28"/>
      <w:szCs w:val="28"/>
      <w:lang w:val="es-CO"/>
    </w:rPr>
  </w:style>
  <w:style w:type="paragraph" w:styleId="Ttulo2">
    <w:name w:val="heading 2"/>
    <w:basedOn w:val="Normal"/>
    <w:next w:val="Normal"/>
    <w:link w:val="Ttulo2Car"/>
    <w:uiPriority w:val="9"/>
    <w:unhideWhenUsed/>
    <w:qFormat/>
    <w:rsid w:val="00C92F09"/>
    <w:pPr>
      <w:keepNext/>
      <w:keepLines/>
      <w:spacing w:before="200" w:after="0"/>
      <w:outlineLvl w:val="1"/>
    </w:pPr>
    <w:rPr>
      <w:rFonts w:asciiTheme="majorHAnsi" w:eastAsiaTheme="majorEastAsia" w:hAnsiTheme="majorHAnsi" w:cstheme="majorBidi"/>
      <w:b/>
      <w:bCs/>
      <w:color w:val="4F81BD" w:themeColor="accent1"/>
      <w:sz w:val="26"/>
      <w:szCs w:val="26"/>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B46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60D"/>
    <w:rPr>
      <w:rFonts w:ascii="Tahoma" w:hAnsi="Tahoma" w:cs="Tahoma"/>
      <w:sz w:val="16"/>
      <w:szCs w:val="16"/>
    </w:rPr>
  </w:style>
  <w:style w:type="character" w:styleId="Hipervnculo">
    <w:name w:val="Hyperlink"/>
    <w:basedOn w:val="Fuentedeprrafopredeter"/>
    <w:uiPriority w:val="99"/>
    <w:unhideWhenUsed/>
    <w:rsid w:val="003B460D"/>
    <w:rPr>
      <w:color w:val="0000FF" w:themeColor="hyperlink"/>
      <w:u w:val="single"/>
    </w:rPr>
  </w:style>
  <w:style w:type="character" w:customStyle="1" w:styleId="Ttulo2Car">
    <w:name w:val="Título 2 Car"/>
    <w:basedOn w:val="Fuentedeprrafopredeter"/>
    <w:link w:val="Ttulo2"/>
    <w:uiPriority w:val="9"/>
    <w:rsid w:val="00C92F09"/>
    <w:rPr>
      <w:rFonts w:asciiTheme="majorHAnsi" w:eastAsiaTheme="majorEastAsia" w:hAnsiTheme="majorHAnsi" w:cstheme="majorBidi"/>
      <w:b/>
      <w:bCs/>
      <w:color w:val="4F81BD" w:themeColor="accent1"/>
      <w:sz w:val="26"/>
      <w:szCs w:val="26"/>
      <w:lang w:val="es-CO"/>
    </w:rPr>
  </w:style>
  <w:style w:type="character" w:styleId="Refdecomentario">
    <w:name w:val="annotation reference"/>
    <w:basedOn w:val="Fuentedeprrafopredeter"/>
    <w:uiPriority w:val="99"/>
    <w:semiHidden/>
    <w:unhideWhenUsed/>
    <w:rsid w:val="00406629"/>
    <w:rPr>
      <w:sz w:val="16"/>
      <w:szCs w:val="16"/>
    </w:rPr>
  </w:style>
  <w:style w:type="paragraph" w:styleId="Textocomentario">
    <w:name w:val="annotation text"/>
    <w:basedOn w:val="Normal"/>
    <w:link w:val="TextocomentarioCar"/>
    <w:uiPriority w:val="99"/>
    <w:semiHidden/>
    <w:unhideWhenUsed/>
    <w:rsid w:val="0040662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06629"/>
    <w:rPr>
      <w:sz w:val="20"/>
      <w:szCs w:val="20"/>
    </w:rPr>
  </w:style>
  <w:style w:type="paragraph" w:styleId="Asuntodelcomentario">
    <w:name w:val="annotation subject"/>
    <w:basedOn w:val="Textocomentario"/>
    <w:next w:val="Textocomentario"/>
    <w:link w:val="AsuntodelcomentarioCar"/>
    <w:uiPriority w:val="99"/>
    <w:semiHidden/>
    <w:unhideWhenUsed/>
    <w:rsid w:val="00406629"/>
    <w:rPr>
      <w:b/>
      <w:bCs/>
    </w:rPr>
  </w:style>
  <w:style w:type="character" w:customStyle="1" w:styleId="AsuntodelcomentarioCar">
    <w:name w:val="Asunto del comentario Car"/>
    <w:basedOn w:val="TextocomentarioCar"/>
    <w:link w:val="Asuntodelcomentario"/>
    <w:uiPriority w:val="99"/>
    <w:semiHidden/>
    <w:rsid w:val="00406629"/>
    <w:rPr>
      <w:b/>
      <w:bCs/>
      <w:sz w:val="20"/>
      <w:szCs w:val="20"/>
    </w:rPr>
  </w:style>
  <w:style w:type="character" w:customStyle="1" w:styleId="Ttulo1Car">
    <w:name w:val="Título 1 Car"/>
    <w:basedOn w:val="Fuentedeprrafopredeter"/>
    <w:link w:val="Ttulo1"/>
    <w:uiPriority w:val="9"/>
    <w:rsid w:val="00B62D9D"/>
    <w:rPr>
      <w:rFonts w:asciiTheme="majorHAnsi" w:eastAsiaTheme="majorEastAsia" w:hAnsiTheme="majorHAnsi" w:cstheme="majorBidi"/>
      <w:b/>
      <w:bCs/>
      <w:color w:val="365F91" w:themeColor="accent1" w:themeShade="BF"/>
      <w:sz w:val="28"/>
      <w:szCs w:val="28"/>
      <w:lang w:val="es-CO"/>
    </w:rPr>
  </w:style>
  <w:style w:type="paragraph" w:customStyle="1" w:styleId="Sinespaciado1">
    <w:name w:val="Sin espaciado1"/>
    <w:qFormat/>
    <w:rsid w:val="00B62D9D"/>
    <w:pPr>
      <w:spacing w:after="0" w:line="240" w:lineRule="auto"/>
    </w:pPr>
    <w:rPr>
      <w:rFonts w:ascii="Calibri" w:eastAsia="Calibri" w:hAnsi="Calibri" w:cs="Times New Roman"/>
      <w:lang w:val="es-ES"/>
    </w:rPr>
  </w:style>
  <w:style w:type="paragraph" w:styleId="Sinespaciado">
    <w:name w:val="No Spacing"/>
    <w:uiPriority w:val="1"/>
    <w:qFormat/>
    <w:rsid w:val="00325404"/>
    <w:pPr>
      <w:spacing w:after="0" w:line="240" w:lineRule="auto"/>
    </w:pPr>
    <w:rPr>
      <w:rFonts w:ascii="Calibri" w:eastAsia="Calibri" w:hAnsi="Calibri" w:cs="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62D9D"/>
    <w:pPr>
      <w:keepNext/>
      <w:keepLines/>
      <w:spacing w:before="480" w:after="0"/>
      <w:outlineLvl w:val="0"/>
    </w:pPr>
    <w:rPr>
      <w:rFonts w:asciiTheme="majorHAnsi" w:eastAsiaTheme="majorEastAsia" w:hAnsiTheme="majorHAnsi" w:cstheme="majorBidi"/>
      <w:b/>
      <w:bCs/>
      <w:color w:val="365F91" w:themeColor="accent1" w:themeShade="BF"/>
      <w:sz w:val="28"/>
      <w:szCs w:val="28"/>
      <w:lang w:val="es-CO"/>
    </w:rPr>
  </w:style>
  <w:style w:type="paragraph" w:styleId="Ttulo2">
    <w:name w:val="heading 2"/>
    <w:basedOn w:val="Normal"/>
    <w:next w:val="Normal"/>
    <w:link w:val="Ttulo2Car"/>
    <w:uiPriority w:val="9"/>
    <w:unhideWhenUsed/>
    <w:qFormat/>
    <w:rsid w:val="00C92F09"/>
    <w:pPr>
      <w:keepNext/>
      <w:keepLines/>
      <w:spacing w:before="200" w:after="0"/>
      <w:outlineLvl w:val="1"/>
    </w:pPr>
    <w:rPr>
      <w:rFonts w:asciiTheme="majorHAnsi" w:eastAsiaTheme="majorEastAsia" w:hAnsiTheme="majorHAnsi" w:cstheme="majorBidi"/>
      <w:b/>
      <w:bCs/>
      <w:color w:val="4F81BD" w:themeColor="accent1"/>
      <w:sz w:val="26"/>
      <w:szCs w:val="26"/>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B46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60D"/>
    <w:rPr>
      <w:rFonts w:ascii="Tahoma" w:hAnsi="Tahoma" w:cs="Tahoma"/>
      <w:sz w:val="16"/>
      <w:szCs w:val="16"/>
    </w:rPr>
  </w:style>
  <w:style w:type="character" w:styleId="Hipervnculo">
    <w:name w:val="Hyperlink"/>
    <w:basedOn w:val="Fuentedeprrafopredeter"/>
    <w:uiPriority w:val="99"/>
    <w:unhideWhenUsed/>
    <w:rsid w:val="003B460D"/>
    <w:rPr>
      <w:color w:val="0000FF" w:themeColor="hyperlink"/>
      <w:u w:val="single"/>
    </w:rPr>
  </w:style>
  <w:style w:type="character" w:customStyle="1" w:styleId="Ttulo2Car">
    <w:name w:val="Título 2 Car"/>
    <w:basedOn w:val="Fuentedeprrafopredeter"/>
    <w:link w:val="Ttulo2"/>
    <w:uiPriority w:val="9"/>
    <w:rsid w:val="00C92F09"/>
    <w:rPr>
      <w:rFonts w:asciiTheme="majorHAnsi" w:eastAsiaTheme="majorEastAsia" w:hAnsiTheme="majorHAnsi" w:cstheme="majorBidi"/>
      <w:b/>
      <w:bCs/>
      <w:color w:val="4F81BD" w:themeColor="accent1"/>
      <w:sz w:val="26"/>
      <w:szCs w:val="26"/>
      <w:lang w:val="es-CO"/>
    </w:rPr>
  </w:style>
  <w:style w:type="character" w:styleId="Refdecomentario">
    <w:name w:val="annotation reference"/>
    <w:basedOn w:val="Fuentedeprrafopredeter"/>
    <w:uiPriority w:val="99"/>
    <w:semiHidden/>
    <w:unhideWhenUsed/>
    <w:rsid w:val="00406629"/>
    <w:rPr>
      <w:sz w:val="16"/>
      <w:szCs w:val="16"/>
    </w:rPr>
  </w:style>
  <w:style w:type="paragraph" w:styleId="Textocomentario">
    <w:name w:val="annotation text"/>
    <w:basedOn w:val="Normal"/>
    <w:link w:val="TextocomentarioCar"/>
    <w:uiPriority w:val="99"/>
    <w:semiHidden/>
    <w:unhideWhenUsed/>
    <w:rsid w:val="0040662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06629"/>
    <w:rPr>
      <w:sz w:val="20"/>
      <w:szCs w:val="20"/>
    </w:rPr>
  </w:style>
  <w:style w:type="paragraph" w:styleId="Asuntodelcomentario">
    <w:name w:val="annotation subject"/>
    <w:basedOn w:val="Textocomentario"/>
    <w:next w:val="Textocomentario"/>
    <w:link w:val="AsuntodelcomentarioCar"/>
    <w:uiPriority w:val="99"/>
    <w:semiHidden/>
    <w:unhideWhenUsed/>
    <w:rsid w:val="00406629"/>
    <w:rPr>
      <w:b/>
      <w:bCs/>
    </w:rPr>
  </w:style>
  <w:style w:type="character" w:customStyle="1" w:styleId="AsuntodelcomentarioCar">
    <w:name w:val="Asunto del comentario Car"/>
    <w:basedOn w:val="TextocomentarioCar"/>
    <w:link w:val="Asuntodelcomentario"/>
    <w:uiPriority w:val="99"/>
    <w:semiHidden/>
    <w:rsid w:val="00406629"/>
    <w:rPr>
      <w:b/>
      <w:bCs/>
      <w:sz w:val="20"/>
      <w:szCs w:val="20"/>
    </w:rPr>
  </w:style>
  <w:style w:type="character" w:customStyle="1" w:styleId="Ttulo1Car">
    <w:name w:val="Título 1 Car"/>
    <w:basedOn w:val="Fuentedeprrafopredeter"/>
    <w:link w:val="Ttulo1"/>
    <w:uiPriority w:val="9"/>
    <w:rsid w:val="00B62D9D"/>
    <w:rPr>
      <w:rFonts w:asciiTheme="majorHAnsi" w:eastAsiaTheme="majorEastAsia" w:hAnsiTheme="majorHAnsi" w:cstheme="majorBidi"/>
      <w:b/>
      <w:bCs/>
      <w:color w:val="365F91" w:themeColor="accent1" w:themeShade="BF"/>
      <w:sz w:val="28"/>
      <w:szCs w:val="28"/>
      <w:lang w:val="es-CO"/>
    </w:rPr>
  </w:style>
  <w:style w:type="paragraph" w:customStyle="1" w:styleId="Sinespaciado1">
    <w:name w:val="Sin espaciado1"/>
    <w:qFormat/>
    <w:rsid w:val="00B62D9D"/>
    <w:pPr>
      <w:spacing w:after="0" w:line="240" w:lineRule="auto"/>
    </w:pPr>
    <w:rPr>
      <w:rFonts w:ascii="Calibri" w:eastAsia="Calibri" w:hAnsi="Calibri" w:cs="Times New Roman"/>
      <w:lang w:val="es-ES"/>
    </w:rPr>
  </w:style>
  <w:style w:type="paragraph" w:styleId="Sinespaciado">
    <w:name w:val="No Spacing"/>
    <w:uiPriority w:val="1"/>
    <w:qFormat/>
    <w:rsid w:val="00325404"/>
    <w:pPr>
      <w:spacing w:after="0" w:line="240" w:lineRule="auto"/>
    </w:pPr>
    <w:rPr>
      <w:rFonts w:ascii="Calibri" w:eastAsia="Calibri" w:hAnsi="Calibri" w:cs="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10</Pages>
  <Words>3880</Words>
  <Characters>22121</Characters>
  <Application>Microsoft Office Word</Application>
  <DocSecurity>0</DocSecurity>
  <Lines>184</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cfayad</cp:lastModifiedBy>
  <cp:revision>21</cp:revision>
  <dcterms:created xsi:type="dcterms:W3CDTF">2013-03-11T19:40:00Z</dcterms:created>
  <dcterms:modified xsi:type="dcterms:W3CDTF">2013-03-12T07:56:00Z</dcterms:modified>
</cp:coreProperties>
</file>